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618" w:rsidRDefault="00904C9C">
      <w:pPr>
        <w:pStyle w:val="ListParagraph"/>
        <w:jc w:val="right"/>
        <w:rPr>
          <w:rFonts w:ascii="Times New Roman" w:hAnsi="Times New Roman" w:cs="Times New Roman"/>
          <w:b/>
          <w:bCs/>
          <w:sz w:val="24"/>
          <w:szCs w:val="24"/>
        </w:rPr>
      </w:pPr>
      <w:r>
        <w:rPr>
          <w:rFonts w:ascii="Times New Roman" w:hAnsi="Times New Roman" w:cs="Times New Roman"/>
          <w:b/>
          <w:bCs/>
          <w:sz w:val="24"/>
          <w:szCs w:val="24"/>
        </w:rPr>
        <w:t>Konkurso sąlygų 4 priedas</w:t>
      </w:r>
    </w:p>
    <w:p w:rsidR="00591618" w:rsidRDefault="00904C9C">
      <w:pPr>
        <w:widowControl w:val="0"/>
        <w:ind w:right="-178"/>
        <w:jc w:val="center"/>
        <w:rPr>
          <w:szCs w:val="24"/>
          <w:lang w:eastAsia="lt-LT"/>
        </w:rPr>
      </w:pPr>
      <w:r>
        <w:rPr>
          <w:szCs w:val="24"/>
          <w:lang w:eastAsia="lt-LT"/>
        </w:rPr>
        <w:t xml:space="preserve">        (Tiekėjo pavadinimas)</w:t>
      </w:r>
    </w:p>
    <w:p w:rsidR="00591618" w:rsidRDefault="00591618">
      <w:pPr>
        <w:widowControl w:val="0"/>
        <w:ind w:right="-178"/>
        <w:jc w:val="center"/>
        <w:rPr>
          <w:szCs w:val="24"/>
          <w:lang w:eastAsia="lt-LT"/>
        </w:rPr>
      </w:pPr>
    </w:p>
    <w:p w:rsidR="00591618" w:rsidRDefault="00591618">
      <w:pPr>
        <w:widowControl w:val="0"/>
        <w:ind w:firstLine="720"/>
        <w:jc w:val="both"/>
        <w:rPr>
          <w:szCs w:val="24"/>
          <w:lang w:eastAsia="lt-LT"/>
        </w:rPr>
      </w:pPr>
    </w:p>
    <w:p w:rsidR="00591618" w:rsidRDefault="00904C9C">
      <w:pPr>
        <w:widowControl w:val="0"/>
        <w:ind w:right="-178"/>
        <w:jc w:val="center"/>
        <w:rPr>
          <w:szCs w:val="24"/>
          <w:lang w:eastAsia="lt-LT"/>
        </w:rPr>
      </w:pPr>
      <w:r>
        <w:rPr>
          <w:szCs w:val="24"/>
          <w:lang w:eastAsia="lt-LT"/>
        </w:rPr>
        <w:t xml:space="preserve"> (Juridinio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rsidR="00591618" w:rsidRDefault="00591618">
      <w:pPr>
        <w:widowControl w:val="0"/>
        <w:ind w:right="-178"/>
        <w:jc w:val="center"/>
        <w:rPr>
          <w:szCs w:val="24"/>
          <w:lang w:eastAsia="lt-LT"/>
        </w:rPr>
      </w:pPr>
    </w:p>
    <w:p w:rsidR="00591618" w:rsidRDefault="00904C9C">
      <w:pPr>
        <w:widowControl w:val="0"/>
        <w:tabs>
          <w:tab w:val="center" w:pos="2520"/>
        </w:tabs>
        <w:jc w:val="both"/>
        <w:rPr>
          <w:szCs w:val="24"/>
          <w:lang w:eastAsia="lt-LT"/>
        </w:rPr>
      </w:pPr>
      <w:r>
        <w:rPr>
          <w:szCs w:val="24"/>
          <w:lang w:eastAsia="lt-LT"/>
        </w:rPr>
        <w:t>AB „Anykščių kvarcas“</w:t>
      </w:r>
    </w:p>
    <w:p w:rsidR="00591618" w:rsidRDefault="00904C9C">
      <w:pPr>
        <w:widowControl w:val="0"/>
        <w:tabs>
          <w:tab w:val="center" w:pos="2520"/>
        </w:tabs>
        <w:jc w:val="both"/>
        <w:rPr>
          <w:szCs w:val="24"/>
          <w:lang w:eastAsia="lt-LT"/>
        </w:rPr>
      </w:pPr>
      <w:proofErr w:type="spellStart"/>
      <w:r>
        <w:rPr>
          <w:szCs w:val="24"/>
          <w:lang w:eastAsia="lt-LT"/>
        </w:rPr>
        <w:t>Troškūnų</w:t>
      </w:r>
      <w:proofErr w:type="spellEnd"/>
      <w:r>
        <w:rPr>
          <w:szCs w:val="24"/>
          <w:lang w:eastAsia="lt-LT"/>
        </w:rPr>
        <w:t xml:space="preserve"> g. 5  Anykščiai, LT-29100</w:t>
      </w:r>
    </w:p>
    <w:p w:rsidR="00591618" w:rsidRDefault="00431455">
      <w:pPr>
        <w:widowControl w:val="0"/>
        <w:tabs>
          <w:tab w:val="center" w:pos="2520"/>
        </w:tabs>
        <w:jc w:val="both"/>
        <w:rPr>
          <w:szCs w:val="24"/>
          <w:lang w:eastAsia="lt-LT"/>
        </w:rPr>
      </w:pPr>
      <w:hyperlink r:id="rId8">
        <w:r w:rsidR="00904C9C">
          <w:rPr>
            <w:rStyle w:val="Internetosaitas"/>
            <w:szCs w:val="24"/>
            <w:lang w:eastAsia="lt-LT"/>
          </w:rPr>
          <w:t>info@akvarcas.lt</w:t>
        </w:r>
      </w:hyperlink>
    </w:p>
    <w:p w:rsidR="00591618" w:rsidRDefault="00904C9C">
      <w:pPr>
        <w:pStyle w:val="ListParagraph"/>
        <w:jc w:val="center"/>
        <w:rPr>
          <w:rFonts w:ascii="Times New Roman" w:hAnsi="Times New Roman" w:cs="Times New Roman"/>
          <w:sz w:val="24"/>
          <w:szCs w:val="24"/>
        </w:rPr>
      </w:pPr>
      <w:r>
        <w:rPr>
          <w:rFonts w:ascii="Times New Roman" w:hAnsi="Times New Roman" w:cs="Times New Roman"/>
          <w:b/>
          <w:bCs/>
          <w:sz w:val="24"/>
          <w:szCs w:val="24"/>
        </w:rPr>
        <w:t>PASIŪLYMAS</w:t>
      </w:r>
    </w:p>
    <w:p w:rsidR="00591618" w:rsidRDefault="00591618">
      <w:pPr>
        <w:rPr>
          <w:szCs w:val="24"/>
        </w:rPr>
      </w:pPr>
    </w:p>
    <w:p w:rsidR="00591618" w:rsidRDefault="00904C9C">
      <w:pPr>
        <w:jc w:val="center"/>
        <w:rPr>
          <w:b/>
          <w:bCs/>
          <w:szCs w:val="24"/>
        </w:rPr>
      </w:pPr>
      <w:r>
        <w:rPr>
          <w:b/>
          <w:bCs/>
          <w:szCs w:val="24"/>
        </w:rPr>
        <w:t>Saulės šviesos elektrinės įrengimas AB „Anykščių kvarcas“, jos projektavimo ir montavimo darbų pirkimui</w:t>
      </w:r>
    </w:p>
    <w:p w:rsidR="00591618" w:rsidRDefault="00591618">
      <w:pPr>
        <w:jc w:val="center"/>
        <w:rPr>
          <w:b/>
          <w:bCs/>
          <w:szCs w:val="24"/>
        </w:rPr>
      </w:pPr>
    </w:p>
    <w:p w:rsidR="00591618" w:rsidRDefault="00904C9C">
      <w:pPr>
        <w:jc w:val="center"/>
        <w:rPr>
          <w:b/>
          <w:bCs/>
          <w:szCs w:val="24"/>
        </w:rPr>
      </w:pPr>
      <w:r>
        <w:rPr>
          <w:b/>
          <w:bCs/>
          <w:szCs w:val="24"/>
        </w:rPr>
        <w:t>_____________________________</w:t>
      </w:r>
    </w:p>
    <w:p w:rsidR="00591618" w:rsidRDefault="00904C9C">
      <w:pPr>
        <w:jc w:val="center"/>
        <w:rPr>
          <w:szCs w:val="24"/>
          <w:vertAlign w:val="superscript"/>
        </w:rPr>
      </w:pPr>
      <w:r>
        <w:rPr>
          <w:szCs w:val="24"/>
          <w:vertAlign w:val="superscript"/>
        </w:rPr>
        <w:t>(data)</w:t>
      </w:r>
    </w:p>
    <w:p w:rsidR="00591618" w:rsidRDefault="00591618">
      <w:pPr>
        <w:jc w:val="center"/>
        <w:rPr>
          <w:b/>
          <w:bCs/>
          <w:szCs w:val="24"/>
        </w:rPr>
      </w:pPr>
    </w:p>
    <w:p w:rsidR="00591618" w:rsidRDefault="00904C9C">
      <w:pPr>
        <w:jc w:val="center"/>
        <w:rPr>
          <w:b/>
          <w:bCs/>
          <w:szCs w:val="24"/>
        </w:rPr>
      </w:pPr>
      <w:r>
        <w:rPr>
          <w:b/>
          <w:bCs/>
          <w:szCs w:val="24"/>
        </w:rPr>
        <w:t>_____________________________</w:t>
      </w:r>
    </w:p>
    <w:p w:rsidR="00591618" w:rsidRDefault="00904C9C">
      <w:pPr>
        <w:jc w:val="center"/>
        <w:rPr>
          <w:szCs w:val="24"/>
          <w:vertAlign w:val="superscript"/>
        </w:rPr>
      </w:pPr>
      <w:r>
        <w:rPr>
          <w:szCs w:val="24"/>
          <w:vertAlign w:val="superscript"/>
        </w:rPr>
        <w:t>(vieta)</w:t>
      </w:r>
    </w:p>
    <w:p w:rsidR="00591618" w:rsidRDefault="00591618">
      <w:pPr>
        <w:rPr>
          <w:szCs w:val="24"/>
        </w:rPr>
      </w:pPr>
    </w:p>
    <w:tbl>
      <w:tblPr>
        <w:tblStyle w:val="TableGrid"/>
        <w:tblW w:w="9890" w:type="dxa"/>
        <w:tblInd w:w="113" w:type="dxa"/>
        <w:tblLayout w:type="fixed"/>
        <w:tblLook w:val="04A0" w:firstRow="1" w:lastRow="0" w:firstColumn="1" w:lastColumn="0" w:noHBand="0" w:noVBand="1"/>
      </w:tblPr>
      <w:tblGrid>
        <w:gridCol w:w="4978"/>
        <w:gridCol w:w="4912"/>
      </w:tblGrid>
      <w:tr w:rsidR="00591618">
        <w:tc>
          <w:tcPr>
            <w:tcW w:w="4977" w:type="dxa"/>
            <w:vAlign w:val="center"/>
          </w:tcPr>
          <w:p w:rsidR="00591618" w:rsidRDefault="00904C9C">
            <w:pPr>
              <w:widowControl w:val="0"/>
              <w:rPr>
                <w:szCs w:val="24"/>
              </w:rPr>
            </w:pPr>
            <w:r>
              <w:rPr>
                <w:szCs w:val="24"/>
              </w:rPr>
              <w:t xml:space="preserve">Tiekėjo pavadinimas </w:t>
            </w:r>
            <w:r>
              <w:rPr>
                <w:i/>
                <w:iCs/>
                <w:szCs w:val="24"/>
              </w:rPr>
              <w:t>/Jeigu dalyvauja ūkio subjektų grupė, surašomi visų dalyvių pavadinimai/</w:t>
            </w:r>
          </w:p>
        </w:tc>
        <w:tc>
          <w:tcPr>
            <w:tcW w:w="4912" w:type="dxa"/>
            <w:vAlign w:val="center"/>
          </w:tcPr>
          <w:p w:rsidR="00591618" w:rsidRDefault="00591618">
            <w:pPr>
              <w:widowControl w:val="0"/>
              <w:rPr>
                <w:szCs w:val="24"/>
              </w:rPr>
            </w:pPr>
          </w:p>
        </w:tc>
      </w:tr>
      <w:tr w:rsidR="00591618">
        <w:tc>
          <w:tcPr>
            <w:tcW w:w="4977" w:type="dxa"/>
            <w:vAlign w:val="center"/>
          </w:tcPr>
          <w:p w:rsidR="00591618" w:rsidRDefault="00904C9C">
            <w:pPr>
              <w:widowControl w:val="0"/>
              <w:rPr>
                <w:szCs w:val="24"/>
              </w:rPr>
            </w:pPr>
            <w:r>
              <w:rPr>
                <w:szCs w:val="24"/>
              </w:rPr>
              <w:t xml:space="preserve">Tiekėjo adresas </w:t>
            </w:r>
            <w:r>
              <w:rPr>
                <w:i/>
                <w:iCs/>
                <w:szCs w:val="24"/>
              </w:rPr>
              <w:t>/Jeigu dalyvauja ūkio subjektų grupė, surašomi visų dalyvių adresai/</w:t>
            </w:r>
          </w:p>
        </w:tc>
        <w:tc>
          <w:tcPr>
            <w:tcW w:w="4912" w:type="dxa"/>
            <w:vAlign w:val="center"/>
          </w:tcPr>
          <w:p w:rsidR="00591618" w:rsidRDefault="00591618">
            <w:pPr>
              <w:widowControl w:val="0"/>
              <w:rPr>
                <w:szCs w:val="24"/>
              </w:rPr>
            </w:pPr>
          </w:p>
        </w:tc>
      </w:tr>
      <w:tr w:rsidR="00591618">
        <w:tc>
          <w:tcPr>
            <w:tcW w:w="4977" w:type="dxa"/>
            <w:vAlign w:val="center"/>
          </w:tcPr>
          <w:p w:rsidR="00591618" w:rsidRDefault="00904C9C">
            <w:pPr>
              <w:widowControl w:val="0"/>
              <w:rPr>
                <w:szCs w:val="24"/>
              </w:rPr>
            </w:pPr>
            <w:r>
              <w:rPr>
                <w:szCs w:val="24"/>
              </w:rPr>
              <w:t xml:space="preserve">Juridinio asmens kodas </w:t>
            </w:r>
            <w:r>
              <w:rPr>
                <w:i/>
                <w:iCs/>
                <w:szCs w:val="24"/>
              </w:rPr>
              <w:t>/Jeigu dalyvauja ūkio subjektų grupė, surašomi visų dalyvių kodai/</w:t>
            </w:r>
          </w:p>
        </w:tc>
        <w:tc>
          <w:tcPr>
            <w:tcW w:w="4912" w:type="dxa"/>
            <w:vAlign w:val="center"/>
          </w:tcPr>
          <w:p w:rsidR="00591618" w:rsidRDefault="00591618">
            <w:pPr>
              <w:widowControl w:val="0"/>
              <w:rPr>
                <w:szCs w:val="24"/>
              </w:rPr>
            </w:pPr>
          </w:p>
        </w:tc>
      </w:tr>
      <w:tr w:rsidR="00591618">
        <w:tc>
          <w:tcPr>
            <w:tcW w:w="4977" w:type="dxa"/>
            <w:vAlign w:val="center"/>
          </w:tcPr>
          <w:p w:rsidR="00591618" w:rsidRDefault="00904C9C">
            <w:pPr>
              <w:widowControl w:val="0"/>
              <w:rPr>
                <w:szCs w:val="24"/>
              </w:rPr>
            </w:pPr>
            <w:r>
              <w:rPr>
                <w:szCs w:val="24"/>
              </w:rPr>
              <w:t xml:space="preserve">PVM mokėtojo kodas </w:t>
            </w:r>
            <w:r>
              <w:rPr>
                <w:i/>
                <w:iCs/>
                <w:szCs w:val="24"/>
              </w:rPr>
              <w:t>/Jeigu dalyvauja ūkio subjektų grupė, surašomi visų dalyvių kodai/</w:t>
            </w:r>
          </w:p>
        </w:tc>
        <w:tc>
          <w:tcPr>
            <w:tcW w:w="4912" w:type="dxa"/>
            <w:vAlign w:val="center"/>
          </w:tcPr>
          <w:p w:rsidR="00591618" w:rsidRDefault="00591618">
            <w:pPr>
              <w:widowControl w:val="0"/>
              <w:rPr>
                <w:szCs w:val="24"/>
              </w:rPr>
            </w:pPr>
          </w:p>
        </w:tc>
      </w:tr>
      <w:tr w:rsidR="00591618">
        <w:tc>
          <w:tcPr>
            <w:tcW w:w="4977" w:type="dxa"/>
            <w:vAlign w:val="center"/>
          </w:tcPr>
          <w:p w:rsidR="00591618" w:rsidRDefault="00904C9C">
            <w:pPr>
              <w:widowControl w:val="0"/>
              <w:rPr>
                <w:szCs w:val="24"/>
              </w:rPr>
            </w:pPr>
            <w:r>
              <w:rPr>
                <w:szCs w:val="24"/>
              </w:rPr>
              <w:t>Už pasiūlymą atsakingo asmens vardas, pavardė</w:t>
            </w:r>
          </w:p>
        </w:tc>
        <w:tc>
          <w:tcPr>
            <w:tcW w:w="4912" w:type="dxa"/>
            <w:vAlign w:val="center"/>
          </w:tcPr>
          <w:p w:rsidR="00591618" w:rsidRDefault="00591618">
            <w:pPr>
              <w:widowControl w:val="0"/>
              <w:rPr>
                <w:szCs w:val="24"/>
              </w:rPr>
            </w:pPr>
          </w:p>
          <w:p w:rsidR="00591618" w:rsidRDefault="00591618">
            <w:pPr>
              <w:widowControl w:val="0"/>
              <w:rPr>
                <w:szCs w:val="24"/>
              </w:rPr>
            </w:pPr>
          </w:p>
        </w:tc>
      </w:tr>
      <w:tr w:rsidR="00591618">
        <w:tc>
          <w:tcPr>
            <w:tcW w:w="4977" w:type="dxa"/>
            <w:vAlign w:val="center"/>
          </w:tcPr>
          <w:p w:rsidR="00591618" w:rsidRDefault="00904C9C">
            <w:pPr>
              <w:widowControl w:val="0"/>
              <w:rPr>
                <w:szCs w:val="24"/>
              </w:rPr>
            </w:pPr>
            <w:r>
              <w:rPr>
                <w:szCs w:val="24"/>
              </w:rPr>
              <w:t>Telefono numeris</w:t>
            </w:r>
          </w:p>
        </w:tc>
        <w:tc>
          <w:tcPr>
            <w:tcW w:w="4912" w:type="dxa"/>
            <w:vAlign w:val="center"/>
          </w:tcPr>
          <w:p w:rsidR="00591618" w:rsidRDefault="00591618">
            <w:pPr>
              <w:widowControl w:val="0"/>
              <w:rPr>
                <w:szCs w:val="24"/>
              </w:rPr>
            </w:pPr>
          </w:p>
          <w:p w:rsidR="00591618" w:rsidRDefault="00591618">
            <w:pPr>
              <w:widowControl w:val="0"/>
              <w:rPr>
                <w:szCs w:val="24"/>
              </w:rPr>
            </w:pPr>
          </w:p>
        </w:tc>
      </w:tr>
      <w:tr w:rsidR="00591618">
        <w:tc>
          <w:tcPr>
            <w:tcW w:w="4977" w:type="dxa"/>
            <w:vAlign w:val="center"/>
          </w:tcPr>
          <w:p w:rsidR="00591618" w:rsidRDefault="00904C9C">
            <w:pPr>
              <w:widowControl w:val="0"/>
              <w:rPr>
                <w:szCs w:val="24"/>
              </w:rPr>
            </w:pPr>
            <w:r>
              <w:rPr>
                <w:szCs w:val="24"/>
              </w:rPr>
              <w:t>El. pašto adresas</w:t>
            </w:r>
          </w:p>
        </w:tc>
        <w:tc>
          <w:tcPr>
            <w:tcW w:w="4912" w:type="dxa"/>
            <w:vAlign w:val="center"/>
          </w:tcPr>
          <w:p w:rsidR="00591618" w:rsidRDefault="00591618">
            <w:pPr>
              <w:widowControl w:val="0"/>
              <w:rPr>
                <w:szCs w:val="24"/>
              </w:rPr>
            </w:pPr>
          </w:p>
          <w:p w:rsidR="00591618" w:rsidRDefault="00591618">
            <w:pPr>
              <w:widowControl w:val="0"/>
              <w:rPr>
                <w:szCs w:val="24"/>
              </w:rPr>
            </w:pPr>
          </w:p>
        </w:tc>
      </w:tr>
    </w:tbl>
    <w:p w:rsidR="00591618" w:rsidRDefault="00591618">
      <w:pPr>
        <w:rPr>
          <w:szCs w:val="24"/>
        </w:rPr>
      </w:pPr>
    </w:p>
    <w:p w:rsidR="00591618" w:rsidRDefault="00904C9C">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Šiuo pasiūlymu pažymime, kad sutinkame su visomis konkurso sąlygomis, nustatytomis</w:t>
      </w:r>
    </w:p>
    <w:p w:rsidR="00591618" w:rsidRDefault="00904C9C">
      <w:pPr>
        <w:pStyle w:val="ListParagraph"/>
        <w:numPr>
          <w:ilvl w:val="0"/>
          <w:numId w:val="2"/>
        </w:numPr>
        <w:spacing w:after="0"/>
        <w:ind w:left="1134"/>
        <w:rPr>
          <w:rFonts w:ascii="Times New Roman" w:hAnsi="Times New Roman" w:cs="Times New Roman"/>
          <w:sz w:val="24"/>
          <w:szCs w:val="24"/>
        </w:rPr>
      </w:pPr>
      <w:r>
        <w:rPr>
          <w:rFonts w:ascii="Times New Roman" w:hAnsi="Times New Roman" w:cs="Times New Roman"/>
          <w:sz w:val="24"/>
          <w:szCs w:val="24"/>
        </w:rPr>
        <w:t xml:space="preserve">konkurso skelbime, paskelbtame </w:t>
      </w:r>
      <w:hyperlink r:id="rId9" w:tgtFrame="_blank">
        <w:proofErr w:type="spellStart"/>
        <w:r>
          <w:rPr>
            <w:rStyle w:val="Internetosaitas"/>
            <w:rFonts w:ascii="Times New Roman" w:hAnsi="Times New Roman" w:cs="Times New Roman"/>
            <w:color w:val="1155CC"/>
            <w:sz w:val="24"/>
            <w:szCs w:val="24"/>
          </w:rPr>
          <w:t>esinvesticijos.lt</w:t>
        </w:r>
        <w:proofErr w:type="spellEnd"/>
      </w:hyperlink>
      <w:r>
        <w:rPr>
          <w:rFonts w:ascii="Times New Roman" w:hAnsi="Times New Roman" w:cs="Times New Roman"/>
          <w:sz w:val="24"/>
          <w:szCs w:val="24"/>
        </w:rPr>
        <w:t xml:space="preserve"> su visais vėlesniais jų pakeitimais;</w:t>
      </w:r>
    </w:p>
    <w:p w:rsidR="00591618" w:rsidRDefault="00904C9C">
      <w:pPr>
        <w:pStyle w:val="ListParagraph"/>
        <w:numPr>
          <w:ilvl w:val="0"/>
          <w:numId w:val="2"/>
        </w:numPr>
        <w:spacing w:after="0"/>
        <w:ind w:left="1134"/>
        <w:rPr>
          <w:rFonts w:ascii="Times New Roman" w:hAnsi="Times New Roman" w:cs="Times New Roman"/>
          <w:sz w:val="24"/>
          <w:szCs w:val="24"/>
        </w:rPr>
      </w:pPr>
      <w:r>
        <w:rPr>
          <w:rFonts w:ascii="Times New Roman" w:hAnsi="Times New Roman" w:cs="Times New Roman"/>
          <w:sz w:val="24"/>
          <w:szCs w:val="24"/>
        </w:rPr>
        <w:t xml:space="preserve">kituose Pirkimo dokumentuose (jų paaiškinimuose, </w:t>
      </w:r>
      <w:proofErr w:type="spellStart"/>
      <w:r>
        <w:rPr>
          <w:rFonts w:ascii="Times New Roman" w:hAnsi="Times New Roman" w:cs="Times New Roman"/>
          <w:sz w:val="24"/>
          <w:szCs w:val="24"/>
        </w:rPr>
        <w:t>papildymuose</w:t>
      </w:r>
      <w:proofErr w:type="spellEnd"/>
      <w:r>
        <w:rPr>
          <w:rFonts w:ascii="Times New Roman" w:hAnsi="Times New Roman" w:cs="Times New Roman"/>
          <w:sz w:val="24"/>
          <w:szCs w:val="24"/>
        </w:rPr>
        <w:t>).</w:t>
      </w:r>
    </w:p>
    <w:p w:rsidR="00591618" w:rsidRDefault="00591618">
      <w:pPr>
        <w:pStyle w:val="ListParagraph"/>
        <w:spacing w:after="0"/>
        <w:rPr>
          <w:rFonts w:ascii="Times New Roman" w:hAnsi="Times New Roman" w:cs="Times New Roman"/>
          <w:sz w:val="24"/>
          <w:szCs w:val="24"/>
        </w:rPr>
      </w:pPr>
    </w:p>
    <w:p w:rsidR="00591618" w:rsidRDefault="00904C9C">
      <w:pPr>
        <w:pStyle w:val="ListParagraph"/>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 xml:space="preserve">Mes siūlome adresu </w:t>
      </w:r>
      <w:proofErr w:type="spellStart"/>
      <w:r>
        <w:rPr>
          <w:rFonts w:ascii="Times New Roman" w:hAnsi="Times New Roman" w:cs="Times New Roman"/>
          <w:sz w:val="24"/>
          <w:szCs w:val="24"/>
        </w:rPr>
        <w:t>Troškūnų</w:t>
      </w:r>
      <w:proofErr w:type="spellEnd"/>
      <w:r>
        <w:rPr>
          <w:rFonts w:ascii="Times New Roman" w:hAnsi="Times New Roman" w:cs="Times New Roman"/>
          <w:sz w:val="24"/>
          <w:szCs w:val="24"/>
        </w:rPr>
        <w:t xml:space="preserve"> g. 5, Anykščiuose statytinos saulės šviesos energijos fotovoltines elektrines, jos montavimo ir projektavimo darbus:</w:t>
      </w:r>
    </w:p>
    <w:p w:rsidR="00C0212D" w:rsidRDefault="00C0212D" w:rsidP="00C0212D">
      <w:pPr>
        <w:pStyle w:val="ListParagraph"/>
        <w:spacing w:after="0"/>
        <w:jc w:val="both"/>
        <w:rPr>
          <w:rFonts w:ascii="Times New Roman" w:hAnsi="Times New Roman" w:cs="Times New Roman"/>
          <w:sz w:val="24"/>
          <w:szCs w:val="24"/>
        </w:rPr>
      </w:pPr>
      <w:bookmarkStart w:id="0" w:name="_GoBack"/>
      <w:bookmarkEnd w:id="0"/>
    </w:p>
    <w:p w:rsidR="00591618" w:rsidRDefault="00591618">
      <w:pPr>
        <w:pStyle w:val="ListParagraph"/>
        <w:spacing w:after="0"/>
        <w:ind w:left="1440"/>
        <w:rPr>
          <w:rFonts w:ascii="Times New Roman" w:hAnsi="Times New Roman" w:cs="Times New Roman"/>
          <w:sz w:val="24"/>
          <w:szCs w:val="24"/>
        </w:rPr>
      </w:pPr>
    </w:p>
    <w:tbl>
      <w:tblPr>
        <w:tblStyle w:val="TableGrid"/>
        <w:tblW w:w="9890" w:type="dxa"/>
        <w:tblInd w:w="113" w:type="dxa"/>
        <w:tblLayout w:type="fixed"/>
        <w:tblLook w:val="04A0" w:firstRow="1" w:lastRow="0" w:firstColumn="1" w:lastColumn="0" w:noHBand="0" w:noVBand="1"/>
      </w:tblPr>
      <w:tblGrid>
        <w:gridCol w:w="624"/>
        <w:gridCol w:w="6601"/>
        <w:gridCol w:w="2665"/>
      </w:tblGrid>
      <w:tr w:rsidR="00591618" w:rsidTr="00C0212D">
        <w:tc>
          <w:tcPr>
            <w:tcW w:w="624" w:type="dxa"/>
            <w:vAlign w:val="center"/>
          </w:tcPr>
          <w:p w:rsidR="00591618" w:rsidRDefault="00904C9C">
            <w:pPr>
              <w:widowControl w:val="0"/>
              <w:jc w:val="center"/>
              <w:rPr>
                <w:b/>
                <w:bCs/>
                <w:szCs w:val="24"/>
              </w:rPr>
            </w:pPr>
            <w:r>
              <w:rPr>
                <w:b/>
                <w:bCs/>
                <w:szCs w:val="24"/>
              </w:rPr>
              <w:lastRenderedPageBreak/>
              <w:t xml:space="preserve">Eil. </w:t>
            </w:r>
            <w:proofErr w:type="spellStart"/>
            <w:r>
              <w:rPr>
                <w:b/>
                <w:bCs/>
                <w:szCs w:val="24"/>
              </w:rPr>
              <w:t>nr.</w:t>
            </w:r>
            <w:proofErr w:type="spellEnd"/>
          </w:p>
        </w:tc>
        <w:tc>
          <w:tcPr>
            <w:tcW w:w="6601" w:type="dxa"/>
            <w:vAlign w:val="center"/>
          </w:tcPr>
          <w:p w:rsidR="00591618" w:rsidRDefault="00904C9C">
            <w:pPr>
              <w:widowControl w:val="0"/>
              <w:jc w:val="center"/>
              <w:rPr>
                <w:b/>
                <w:bCs/>
                <w:szCs w:val="24"/>
              </w:rPr>
            </w:pPr>
            <w:r>
              <w:rPr>
                <w:b/>
                <w:bCs/>
                <w:szCs w:val="24"/>
              </w:rPr>
              <w:t>Prekių/paslaugų/darbų</w:t>
            </w:r>
          </w:p>
          <w:p w:rsidR="00591618" w:rsidRDefault="00904C9C">
            <w:pPr>
              <w:widowControl w:val="0"/>
              <w:jc w:val="center"/>
              <w:rPr>
                <w:b/>
                <w:bCs/>
                <w:szCs w:val="24"/>
              </w:rPr>
            </w:pPr>
            <w:r>
              <w:rPr>
                <w:b/>
                <w:bCs/>
                <w:szCs w:val="24"/>
              </w:rPr>
              <w:t>pavadinimas</w:t>
            </w:r>
          </w:p>
        </w:tc>
        <w:tc>
          <w:tcPr>
            <w:tcW w:w="2665" w:type="dxa"/>
            <w:vAlign w:val="center"/>
          </w:tcPr>
          <w:p w:rsidR="00591618" w:rsidRDefault="00904C9C">
            <w:pPr>
              <w:widowControl w:val="0"/>
              <w:jc w:val="center"/>
              <w:rPr>
                <w:b/>
                <w:bCs/>
                <w:szCs w:val="24"/>
              </w:rPr>
            </w:pPr>
            <w:r>
              <w:rPr>
                <w:b/>
                <w:bCs/>
                <w:szCs w:val="24"/>
              </w:rPr>
              <w:t>Kaina EUR be PVM</w:t>
            </w:r>
          </w:p>
        </w:tc>
      </w:tr>
      <w:tr w:rsidR="00591618" w:rsidTr="00C0212D">
        <w:tc>
          <w:tcPr>
            <w:tcW w:w="624" w:type="dxa"/>
            <w:vAlign w:val="center"/>
          </w:tcPr>
          <w:p w:rsidR="00591618" w:rsidRDefault="00904C9C">
            <w:pPr>
              <w:widowControl w:val="0"/>
              <w:jc w:val="center"/>
              <w:rPr>
                <w:szCs w:val="24"/>
              </w:rPr>
            </w:pPr>
            <w:r>
              <w:rPr>
                <w:szCs w:val="24"/>
              </w:rPr>
              <w:t>1.</w:t>
            </w:r>
          </w:p>
        </w:tc>
        <w:tc>
          <w:tcPr>
            <w:tcW w:w="6601" w:type="dxa"/>
            <w:vAlign w:val="center"/>
          </w:tcPr>
          <w:p w:rsidR="00591618" w:rsidRDefault="00904C9C">
            <w:pPr>
              <w:widowControl w:val="0"/>
              <w:jc w:val="both"/>
              <w:rPr>
                <w:szCs w:val="22"/>
              </w:rPr>
            </w:pPr>
            <w:r>
              <w:rPr>
                <w:szCs w:val="22"/>
              </w:rPr>
              <w:t>Fotovoltiniai moduliai</w:t>
            </w:r>
          </w:p>
          <w:p w:rsidR="00591618" w:rsidRDefault="00904C9C">
            <w:pPr>
              <w:widowControl w:val="0"/>
              <w:rPr>
                <w:szCs w:val="24"/>
              </w:rPr>
            </w:pPr>
            <w:r>
              <w:rPr>
                <w:szCs w:val="22"/>
              </w:rPr>
              <w:t>(</w:t>
            </w:r>
            <w:r w:rsidR="00C0212D" w:rsidRPr="00C0212D">
              <w:rPr>
                <w:szCs w:val="22"/>
              </w:rPr>
              <w:t>Nurodyti gamintoją, modelį, galią bei skaičių</w:t>
            </w:r>
            <w:r>
              <w:rPr>
                <w:szCs w:val="22"/>
              </w:rPr>
              <w:t>_</w:t>
            </w:r>
            <w:r>
              <w:rPr>
                <w:szCs w:val="22"/>
                <w:highlight w:val="lightGray"/>
              </w:rPr>
              <w:t>________________</w:t>
            </w:r>
            <w:r>
              <w:rPr>
                <w:szCs w:val="22"/>
              </w:rPr>
              <w:t>)</w:t>
            </w:r>
          </w:p>
        </w:tc>
        <w:tc>
          <w:tcPr>
            <w:tcW w:w="2665" w:type="dxa"/>
            <w:vAlign w:val="center"/>
          </w:tcPr>
          <w:p w:rsidR="00591618" w:rsidRDefault="00591618">
            <w:pPr>
              <w:widowControl w:val="0"/>
              <w:rPr>
                <w:szCs w:val="24"/>
              </w:rPr>
            </w:pPr>
          </w:p>
        </w:tc>
      </w:tr>
      <w:tr w:rsidR="00591618" w:rsidTr="00C0212D">
        <w:tc>
          <w:tcPr>
            <w:tcW w:w="624" w:type="dxa"/>
            <w:vAlign w:val="center"/>
          </w:tcPr>
          <w:p w:rsidR="00591618" w:rsidRDefault="00904C9C">
            <w:pPr>
              <w:widowControl w:val="0"/>
              <w:jc w:val="center"/>
              <w:rPr>
                <w:szCs w:val="24"/>
              </w:rPr>
            </w:pPr>
            <w:r>
              <w:rPr>
                <w:szCs w:val="24"/>
              </w:rPr>
              <w:t>2.</w:t>
            </w:r>
          </w:p>
        </w:tc>
        <w:tc>
          <w:tcPr>
            <w:tcW w:w="6601" w:type="dxa"/>
            <w:vAlign w:val="center"/>
          </w:tcPr>
          <w:p w:rsidR="00591618" w:rsidRDefault="00C0212D">
            <w:pPr>
              <w:widowControl w:val="0"/>
              <w:rPr>
                <w:b/>
                <w:bCs/>
                <w:szCs w:val="24"/>
              </w:rPr>
            </w:pPr>
            <w:r>
              <w:rPr>
                <w:szCs w:val="22"/>
              </w:rPr>
              <w:t>Keitikliai</w:t>
            </w:r>
            <w:r w:rsidR="00904C9C">
              <w:rPr>
                <w:szCs w:val="22"/>
              </w:rPr>
              <w:t xml:space="preserve"> (</w:t>
            </w:r>
            <w:r w:rsidRPr="00C0212D">
              <w:rPr>
                <w:szCs w:val="22"/>
              </w:rPr>
              <w:t>Nurody</w:t>
            </w:r>
            <w:r>
              <w:rPr>
                <w:szCs w:val="22"/>
              </w:rPr>
              <w:t>ti gamintoją, modelį ir skaičių)</w:t>
            </w:r>
            <w:r w:rsidRPr="00C0212D">
              <w:rPr>
                <w:szCs w:val="22"/>
              </w:rPr>
              <w:t>.</w:t>
            </w:r>
            <w:r w:rsidR="00904C9C">
              <w:rPr>
                <w:szCs w:val="22"/>
                <w:highlight w:val="lightGray"/>
              </w:rPr>
              <w:t>_____________</w:t>
            </w:r>
            <w:r w:rsidR="00904C9C">
              <w:rPr>
                <w:szCs w:val="22"/>
              </w:rPr>
              <w:t>)</w:t>
            </w:r>
          </w:p>
        </w:tc>
        <w:tc>
          <w:tcPr>
            <w:tcW w:w="2665" w:type="dxa"/>
            <w:vAlign w:val="center"/>
          </w:tcPr>
          <w:p w:rsidR="00591618" w:rsidRDefault="00591618">
            <w:pPr>
              <w:widowControl w:val="0"/>
              <w:rPr>
                <w:szCs w:val="24"/>
              </w:rPr>
            </w:pPr>
          </w:p>
        </w:tc>
      </w:tr>
      <w:tr w:rsidR="00591618" w:rsidTr="00C0212D">
        <w:tc>
          <w:tcPr>
            <w:tcW w:w="624" w:type="dxa"/>
            <w:vAlign w:val="center"/>
          </w:tcPr>
          <w:p w:rsidR="00591618" w:rsidRDefault="00904C9C">
            <w:pPr>
              <w:widowControl w:val="0"/>
              <w:jc w:val="center"/>
              <w:rPr>
                <w:szCs w:val="24"/>
              </w:rPr>
            </w:pPr>
            <w:r>
              <w:rPr>
                <w:szCs w:val="24"/>
              </w:rPr>
              <w:t>3.</w:t>
            </w:r>
          </w:p>
        </w:tc>
        <w:tc>
          <w:tcPr>
            <w:tcW w:w="6601" w:type="dxa"/>
            <w:vAlign w:val="center"/>
          </w:tcPr>
          <w:p w:rsidR="00591618" w:rsidRDefault="00904C9C">
            <w:pPr>
              <w:widowControl w:val="0"/>
              <w:rPr>
                <w:szCs w:val="24"/>
              </w:rPr>
            </w:pPr>
            <w:r>
              <w:rPr>
                <w:szCs w:val="22"/>
              </w:rPr>
              <w:t>Montavimo konstrukcijos (Nurodyti gamintoją ir modelį</w:t>
            </w:r>
            <w:r>
              <w:rPr>
                <w:szCs w:val="22"/>
                <w:highlight w:val="lightGray"/>
              </w:rPr>
              <w:t>_________________</w:t>
            </w:r>
            <w:r>
              <w:rPr>
                <w:szCs w:val="22"/>
              </w:rPr>
              <w:t>)</w:t>
            </w:r>
          </w:p>
        </w:tc>
        <w:tc>
          <w:tcPr>
            <w:tcW w:w="2665" w:type="dxa"/>
            <w:vAlign w:val="center"/>
          </w:tcPr>
          <w:p w:rsidR="00591618" w:rsidRDefault="00591618">
            <w:pPr>
              <w:widowControl w:val="0"/>
              <w:rPr>
                <w:szCs w:val="24"/>
              </w:rPr>
            </w:pPr>
          </w:p>
        </w:tc>
      </w:tr>
      <w:tr w:rsidR="00591618" w:rsidTr="00C0212D">
        <w:tc>
          <w:tcPr>
            <w:tcW w:w="624" w:type="dxa"/>
            <w:vAlign w:val="center"/>
          </w:tcPr>
          <w:p w:rsidR="00591618" w:rsidRDefault="00904C9C">
            <w:pPr>
              <w:widowControl w:val="0"/>
              <w:jc w:val="center"/>
              <w:rPr>
                <w:szCs w:val="24"/>
              </w:rPr>
            </w:pPr>
            <w:r>
              <w:rPr>
                <w:szCs w:val="24"/>
              </w:rPr>
              <w:t>4.</w:t>
            </w:r>
          </w:p>
        </w:tc>
        <w:tc>
          <w:tcPr>
            <w:tcW w:w="6601" w:type="dxa"/>
            <w:vAlign w:val="center"/>
          </w:tcPr>
          <w:p w:rsidR="00591618" w:rsidRDefault="00904C9C">
            <w:pPr>
              <w:widowControl w:val="0"/>
              <w:rPr>
                <w:bCs/>
                <w:szCs w:val="24"/>
                <w:highlight w:val="yellow"/>
              </w:rPr>
            </w:pPr>
            <w:r>
              <w:rPr>
                <w:szCs w:val="22"/>
              </w:rPr>
              <w:t>Montavimo darbų atlikimas</w:t>
            </w:r>
          </w:p>
        </w:tc>
        <w:tc>
          <w:tcPr>
            <w:tcW w:w="2665" w:type="dxa"/>
            <w:vAlign w:val="center"/>
          </w:tcPr>
          <w:p w:rsidR="00591618" w:rsidRDefault="00591618">
            <w:pPr>
              <w:widowControl w:val="0"/>
              <w:rPr>
                <w:szCs w:val="24"/>
              </w:rPr>
            </w:pPr>
          </w:p>
        </w:tc>
      </w:tr>
      <w:tr w:rsidR="00591618" w:rsidTr="00C0212D">
        <w:tc>
          <w:tcPr>
            <w:tcW w:w="624" w:type="dxa"/>
            <w:vAlign w:val="center"/>
          </w:tcPr>
          <w:p w:rsidR="00591618" w:rsidRDefault="00904C9C">
            <w:pPr>
              <w:widowControl w:val="0"/>
              <w:jc w:val="center"/>
              <w:rPr>
                <w:szCs w:val="24"/>
              </w:rPr>
            </w:pPr>
            <w:r>
              <w:rPr>
                <w:szCs w:val="24"/>
              </w:rPr>
              <w:t>5.</w:t>
            </w:r>
          </w:p>
        </w:tc>
        <w:tc>
          <w:tcPr>
            <w:tcW w:w="6601" w:type="dxa"/>
            <w:vAlign w:val="center"/>
          </w:tcPr>
          <w:p w:rsidR="00591618" w:rsidRDefault="00904C9C">
            <w:pPr>
              <w:widowControl w:val="0"/>
              <w:rPr>
                <w:szCs w:val="24"/>
                <w:highlight w:val="yellow"/>
              </w:rPr>
            </w:pPr>
            <w:r>
              <w:rPr>
                <w:szCs w:val="22"/>
              </w:rPr>
              <w:t>Montavimo medžiagos</w:t>
            </w:r>
          </w:p>
        </w:tc>
        <w:tc>
          <w:tcPr>
            <w:tcW w:w="2665" w:type="dxa"/>
            <w:vAlign w:val="center"/>
          </w:tcPr>
          <w:p w:rsidR="00591618" w:rsidRDefault="00591618">
            <w:pPr>
              <w:widowControl w:val="0"/>
              <w:jc w:val="center"/>
              <w:rPr>
                <w:szCs w:val="24"/>
              </w:rPr>
            </w:pPr>
          </w:p>
        </w:tc>
      </w:tr>
      <w:tr w:rsidR="00591618" w:rsidTr="00C0212D">
        <w:tc>
          <w:tcPr>
            <w:tcW w:w="624" w:type="dxa"/>
            <w:vAlign w:val="center"/>
          </w:tcPr>
          <w:p w:rsidR="00591618" w:rsidRDefault="00904C9C">
            <w:pPr>
              <w:widowControl w:val="0"/>
              <w:jc w:val="center"/>
              <w:rPr>
                <w:szCs w:val="24"/>
              </w:rPr>
            </w:pPr>
            <w:r>
              <w:rPr>
                <w:szCs w:val="24"/>
              </w:rPr>
              <w:t>6.</w:t>
            </w:r>
          </w:p>
        </w:tc>
        <w:tc>
          <w:tcPr>
            <w:tcW w:w="6601" w:type="dxa"/>
            <w:vAlign w:val="center"/>
          </w:tcPr>
          <w:p w:rsidR="00591618" w:rsidRDefault="00904C9C">
            <w:pPr>
              <w:widowControl w:val="0"/>
              <w:rPr>
                <w:szCs w:val="24"/>
                <w:highlight w:val="yellow"/>
              </w:rPr>
            </w:pPr>
            <w:r>
              <w:rPr>
                <w:szCs w:val="22"/>
              </w:rPr>
              <w:t>Monitoringo internetu sistema</w:t>
            </w:r>
          </w:p>
        </w:tc>
        <w:tc>
          <w:tcPr>
            <w:tcW w:w="2665" w:type="dxa"/>
            <w:vAlign w:val="center"/>
          </w:tcPr>
          <w:p w:rsidR="00591618" w:rsidRDefault="00591618">
            <w:pPr>
              <w:widowControl w:val="0"/>
              <w:jc w:val="center"/>
              <w:rPr>
                <w:szCs w:val="24"/>
              </w:rPr>
            </w:pPr>
          </w:p>
        </w:tc>
      </w:tr>
      <w:tr w:rsidR="00591618" w:rsidTr="00C0212D">
        <w:tc>
          <w:tcPr>
            <w:tcW w:w="624" w:type="dxa"/>
            <w:vAlign w:val="center"/>
          </w:tcPr>
          <w:p w:rsidR="00591618" w:rsidRDefault="00904C9C">
            <w:pPr>
              <w:widowControl w:val="0"/>
              <w:jc w:val="center"/>
              <w:rPr>
                <w:szCs w:val="24"/>
              </w:rPr>
            </w:pPr>
            <w:r>
              <w:rPr>
                <w:szCs w:val="24"/>
              </w:rPr>
              <w:t>7.</w:t>
            </w:r>
          </w:p>
        </w:tc>
        <w:tc>
          <w:tcPr>
            <w:tcW w:w="6601" w:type="dxa"/>
            <w:vAlign w:val="center"/>
          </w:tcPr>
          <w:p w:rsidR="00591618" w:rsidRDefault="00904C9C">
            <w:pPr>
              <w:widowControl w:val="0"/>
              <w:jc w:val="both"/>
              <w:rPr>
                <w:szCs w:val="24"/>
                <w:highlight w:val="yellow"/>
              </w:rPr>
            </w:pPr>
            <w:r>
              <w:rPr>
                <w:bCs/>
                <w:szCs w:val="24"/>
              </w:rPr>
              <w:t xml:space="preserve">Techninio darbo projektų parengimas, suderinimas, leidimų gavimas, dokumentacijos, reikalingos elektrinių  statybų užbaigimo procedūroms, atlikti bei įregistruoti </w:t>
            </w:r>
            <w:r>
              <w:rPr>
                <w:bCs/>
                <w:sz w:val="24"/>
                <w:szCs w:val="24"/>
              </w:rPr>
              <w:t>Nekilnojamojo turto</w:t>
            </w:r>
            <w:r>
              <w:rPr>
                <w:bCs/>
                <w:szCs w:val="24"/>
              </w:rPr>
              <w:t xml:space="preserve"> registre AB „Anykščių kvarcas“ vardu parengimas, statinių užbaigimo procedūrų organizavimas, atlikimas, VERT leidimo gavimas ir kitos paslaugos, reikalingos elektrinėms įrengti ir pradėti elektrinių eksploataciją.</w:t>
            </w:r>
          </w:p>
        </w:tc>
        <w:tc>
          <w:tcPr>
            <w:tcW w:w="2665" w:type="dxa"/>
            <w:vAlign w:val="center"/>
          </w:tcPr>
          <w:p w:rsidR="00591618" w:rsidRDefault="00591618">
            <w:pPr>
              <w:widowControl w:val="0"/>
              <w:jc w:val="center"/>
              <w:rPr>
                <w:szCs w:val="24"/>
              </w:rPr>
            </w:pPr>
          </w:p>
        </w:tc>
      </w:tr>
      <w:tr w:rsidR="00591618" w:rsidTr="00C0212D">
        <w:tc>
          <w:tcPr>
            <w:tcW w:w="624" w:type="dxa"/>
            <w:vAlign w:val="center"/>
          </w:tcPr>
          <w:p w:rsidR="00591618" w:rsidRDefault="00904C9C">
            <w:pPr>
              <w:widowControl w:val="0"/>
              <w:jc w:val="center"/>
              <w:rPr>
                <w:szCs w:val="24"/>
              </w:rPr>
            </w:pPr>
            <w:r>
              <w:rPr>
                <w:szCs w:val="24"/>
              </w:rPr>
              <w:t>8.</w:t>
            </w:r>
          </w:p>
        </w:tc>
        <w:tc>
          <w:tcPr>
            <w:tcW w:w="6601" w:type="dxa"/>
            <w:shd w:val="clear" w:color="auto" w:fill="auto"/>
            <w:vAlign w:val="center"/>
          </w:tcPr>
          <w:p w:rsidR="00591618" w:rsidRDefault="00904C9C">
            <w:pPr>
              <w:widowControl w:val="0"/>
              <w:rPr>
                <w:szCs w:val="24"/>
                <w:highlight w:val="yellow"/>
              </w:rPr>
            </w:pPr>
            <w:r>
              <w:rPr>
                <w:sz w:val="24"/>
                <w:szCs w:val="24"/>
              </w:rPr>
              <w:t xml:space="preserve">Monitoringo </w:t>
            </w:r>
            <w:r>
              <w:rPr>
                <w:szCs w:val="24"/>
              </w:rPr>
              <w:t>paslauga</w:t>
            </w:r>
          </w:p>
        </w:tc>
        <w:tc>
          <w:tcPr>
            <w:tcW w:w="2665" w:type="dxa"/>
            <w:vAlign w:val="center"/>
          </w:tcPr>
          <w:p w:rsidR="00591618" w:rsidRDefault="00591618">
            <w:pPr>
              <w:widowControl w:val="0"/>
              <w:jc w:val="center"/>
              <w:rPr>
                <w:szCs w:val="24"/>
              </w:rPr>
            </w:pPr>
          </w:p>
        </w:tc>
      </w:tr>
      <w:tr w:rsidR="00591618" w:rsidTr="00C0212D">
        <w:tc>
          <w:tcPr>
            <w:tcW w:w="624" w:type="dxa"/>
            <w:vAlign w:val="center"/>
          </w:tcPr>
          <w:p w:rsidR="00591618" w:rsidRDefault="00591618">
            <w:pPr>
              <w:widowControl w:val="0"/>
              <w:jc w:val="right"/>
              <w:rPr>
                <w:b/>
                <w:bCs/>
                <w:szCs w:val="24"/>
              </w:rPr>
            </w:pPr>
          </w:p>
        </w:tc>
        <w:tc>
          <w:tcPr>
            <w:tcW w:w="6601" w:type="dxa"/>
            <w:vAlign w:val="center"/>
          </w:tcPr>
          <w:p w:rsidR="00591618" w:rsidRDefault="00904C9C">
            <w:pPr>
              <w:widowControl w:val="0"/>
              <w:jc w:val="right"/>
              <w:rPr>
                <w:b/>
                <w:bCs/>
                <w:szCs w:val="24"/>
              </w:rPr>
            </w:pPr>
            <w:r>
              <w:rPr>
                <w:b/>
                <w:bCs/>
                <w:szCs w:val="24"/>
              </w:rPr>
              <w:t>SUMA:</w:t>
            </w:r>
          </w:p>
        </w:tc>
        <w:tc>
          <w:tcPr>
            <w:tcW w:w="2665" w:type="dxa"/>
            <w:vAlign w:val="center"/>
          </w:tcPr>
          <w:p w:rsidR="00591618" w:rsidRDefault="00591618">
            <w:pPr>
              <w:widowControl w:val="0"/>
              <w:rPr>
                <w:szCs w:val="24"/>
              </w:rPr>
            </w:pPr>
          </w:p>
        </w:tc>
      </w:tr>
    </w:tbl>
    <w:p w:rsidR="00591618" w:rsidRDefault="00591618">
      <w:pPr>
        <w:ind w:firstLine="709"/>
        <w:rPr>
          <w:szCs w:val="24"/>
        </w:rPr>
      </w:pPr>
    </w:p>
    <w:p w:rsidR="00591618" w:rsidRDefault="00904C9C">
      <w:pPr>
        <w:pStyle w:val="ListParagraph"/>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 xml:space="preserve">Mes siūlome adresu </w:t>
      </w:r>
      <w:proofErr w:type="spellStart"/>
      <w:r>
        <w:rPr>
          <w:rFonts w:ascii="Times New Roman" w:eastAsia="Calibri" w:hAnsi="Times New Roman" w:cs="Times New Roman"/>
          <w:color w:val="000000"/>
          <w:sz w:val="24"/>
          <w:szCs w:val="24"/>
        </w:rPr>
        <w:t>Lagedžių</w:t>
      </w:r>
      <w:proofErr w:type="spellEnd"/>
      <w:r>
        <w:rPr>
          <w:rFonts w:ascii="Times New Roman" w:eastAsia="Calibri" w:hAnsi="Times New Roman" w:cs="Times New Roman"/>
          <w:color w:val="000000"/>
          <w:sz w:val="24"/>
          <w:szCs w:val="24"/>
        </w:rPr>
        <w:t xml:space="preserve"> k. 2, Anykščių r. sav.</w:t>
      </w:r>
      <w:r>
        <w:rPr>
          <w:rFonts w:ascii="Times New Roman" w:hAnsi="Times New Roman" w:cs="Times New Roman"/>
          <w:sz w:val="24"/>
          <w:szCs w:val="24"/>
        </w:rPr>
        <w:t xml:space="preserve"> statytinos saulės šviesos energijos fotovoltines elektrines, jos montavimo ir projektavimo darbus:</w:t>
      </w:r>
    </w:p>
    <w:p w:rsidR="00591618" w:rsidRDefault="00591618">
      <w:pPr>
        <w:pStyle w:val="ListParagraph"/>
        <w:spacing w:after="0"/>
        <w:jc w:val="both"/>
      </w:pPr>
    </w:p>
    <w:tbl>
      <w:tblPr>
        <w:tblStyle w:val="TableGrid"/>
        <w:tblW w:w="9890" w:type="dxa"/>
        <w:tblInd w:w="113" w:type="dxa"/>
        <w:tblLayout w:type="fixed"/>
        <w:tblLook w:val="04A0" w:firstRow="1" w:lastRow="0" w:firstColumn="1" w:lastColumn="0" w:noHBand="0" w:noVBand="1"/>
      </w:tblPr>
      <w:tblGrid>
        <w:gridCol w:w="625"/>
        <w:gridCol w:w="6175"/>
        <w:gridCol w:w="3090"/>
      </w:tblGrid>
      <w:tr w:rsidR="00591618">
        <w:tc>
          <w:tcPr>
            <w:tcW w:w="625" w:type="dxa"/>
            <w:vAlign w:val="center"/>
          </w:tcPr>
          <w:p w:rsidR="00591618" w:rsidRDefault="00904C9C">
            <w:pPr>
              <w:widowControl w:val="0"/>
              <w:jc w:val="center"/>
              <w:rPr>
                <w:b/>
                <w:bCs/>
                <w:szCs w:val="24"/>
              </w:rPr>
            </w:pPr>
            <w:r>
              <w:rPr>
                <w:b/>
                <w:bCs/>
                <w:szCs w:val="24"/>
              </w:rPr>
              <w:t xml:space="preserve">Eil. </w:t>
            </w:r>
            <w:proofErr w:type="spellStart"/>
            <w:r>
              <w:rPr>
                <w:b/>
                <w:bCs/>
                <w:szCs w:val="24"/>
              </w:rPr>
              <w:t>nr.</w:t>
            </w:r>
            <w:proofErr w:type="spellEnd"/>
          </w:p>
        </w:tc>
        <w:tc>
          <w:tcPr>
            <w:tcW w:w="6175" w:type="dxa"/>
            <w:vAlign w:val="center"/>
          </w:tcPr>
          <w:p w:rsidR="00591618" w:rsidRDefault="00904C9C">
            <w:pPr>
              <w:widowControl w:val="0"/>
              <w:jc w:val="center"/>
              <w:rPr>
                <w:b/>
                <w:bCs/>
                <w:szCs w:val="24"/>
              </w:rPr>
            </w:pPr>
            <w:r>
              <w:rPr>
                <w:b/>
                <w:bCs/>
                <w:szCs w:val="24"/>
              </w:rPr>
              <w:t>Prekių/paslaugų/darbų</w:t>
            </w:r>
          </w:p>
          <w:p w:rsidR="00591618" w:rsidRDefault="00904C9C">
            <w:pPr>
              <w:widowControl w:val="0"/>
              <w:jc w:val="center"/>
              <w:rPr>
                <w:b/>
                <w:bCs/>
                <w:szCs w:val="24"/>
              </w:rPr>
            </w:pPr>
            <w:r>
              <w:rPr>
                <w:b/>
                <w:bCs/>
                <w:szCs w:val="24"/>
              </w:rPr>
              <w:t>pavadinimas</w:t>
            </w:r>
          </w:p>
        </w:tc>
        <w:tc>
          <w:tcPr>
            <w:tcW w:w="3090" w:type="dxa"/>
            <w:vAlign w:val="center"/>
          </w:tcPr>
          <w:p w:rsidR="00591618" w:rsidRDefault="00904C9C">
            <w:pPr>
              <w:widowControl w:val="0"/>
              <w:jc w:val="center"/>
              <w:rPr>
                <w:b/>
                <w:bCs/>
                <w:szCs w:val="24"/>
              </w:rPr>
            </w:pPr>
            <w:r>
              <w:rPr>
                <w:b/>
                <w:bCs/>
                <w:szCs w:val="24"/>
              </w:rPr>
              <w:t>Kaina EUR be PVM</w:t>
            </w:r>
          </w:p>
        </w:tc>
      </w:tr>
      <w:tr w:rsidR="00C0212D">
        <w:tc>
          <w:tcPr>
            <w:tcW w:w="625" w:type="dxa"/>
            <w:vAlign w:val="center"/>
          </w:tcPr>
          <w:p w:rsidR="00C0212D" w:rsidRDefault="00C0212D" w:rsidP="00C0212D">
            <w:pPr>
              <w:widowControl w:val="0"/>
              <w:jc w:val="center"/>
              <w:rPr>
                <w:szCs w:val="24"/>
              </w:rPr>
            </w:pPr>
            <w:r>
              <w:rPr>
                <w:szCs w:val="24"/>
              </w:rPr>
              <w:t>1.</w:t>
            </w:r>
          </w:p>
        </w:tc>
        <w:tc>
          <w:tcPr>
            <w:tcW w:w="6175" w:type="dxa"/>
            <w:vAlign w:val="center"/>
          </w:tcPr>
          <w:p w:rsidR="00C0212D" w:rsidRDefault="00C0212D" w:rsidP="00C0212D">
            <w:pPr>
              <w:widowControl w:val="0"/>
              <w:jc w:val="both"/>
              <w:rPr>
                <w:szCs w:val="22"/>
              </w:rPr>
            </w:pPr>
            <w:r>
              <w:rPr>
                <w:szCs w:val="22"/>
              </w:rPr>
              <w:t>Fotovoltiniai moduliai</w:t>
            </w:r>
          </w:p>
          <w:p w:rsidR="00C0212D" w:rsidRDefault="00C0212D" w:rsidP="00C0212D">
            <w:pPr>
              <w:widowControl w:val="0"/>
              <w:rPr>
                <w:szCs w:val="24"/>
              </w:rPr>
            </w:pPr>
            <w:r>
              <w:rPr>
                <w:szCs w:val="22"/>
              </w:rPr>
              <w:t>(</w:t>
            </w:r>
            <w:r w:rsidRPr="00C0212D">
              <w:rPr>
                <w:szCs w:val="22"/>
              </w:rPr>
              <w:t>Nurodyti gamintoją, modelį, galią bei skaičių</w:t>
            </w:r>
            <w:r>
              <w:rPr>
                <w:szCs w:val="22"/>
              </w:rPr>
              <w:t>_</w:t>
            </w:r>
            <w:r>
              <w:rPr>
                <w:szCs w:val="22"/>
                <w:highlight w:val="lightGray"/>
              </w:rPr>
              <w:t>________________</w:t>
            </w:r>
            <w:r>
              <w:rPr>
                <w:szCs w:val="22"/>
              </w:rPr>
              <w:t>)</w:t>
            </w:r>
          </w:p>
        </w:tc>
        <w:tc>
          <w:tcPr>
            <w:tcW w:w="3090" w:type="dxa"/>
            <w:vAlign w:val="center"/>
          </w:tcPr>
          <w:p w:rsidR="00C0212D" w:rsidRDefault="00C0212D" w:rsidP="00C0212D">
            <w:pPr>
              <w:widowControl w:val="0"/>
              <w:rPr>
                <w:szCs w:val="24"/>
              </w:rPr>
            </w:pPr>
          </w:p>
        </w:tc>
      </w:tr>
      <w:tr w:rsidR="00C0212D">
        <w:tc>
          <w:tcPr>
            <w:tcW w:w="625" w:type="dxa"/>
            <w:vAlign w:val="center"/>
          </w:tcPr>
          <w:p w:rsidR="00C0212D" w:rsidRDefault="00C0212D" w:rsidP="00C0212D">
            <w:pPr>
              <w:widowControl w:val="0"/>
              <w:jc w:val="center"/>
              <w:rPr>
                <w:szCs w:val="24"/>
              </w:rPr>
            </w:pPr>
            <w:r>
              <w:rPr>
                <w:szCs w:val="24"/>
              </w:rPr>
              <w:t>2.</w:t>
            </w:r>
          </w:p>
        </w:tc>
        <w:tc>
          <w:tcPr>
            <w:tcW w:w="6175" w:type="dxa"/>
            <w:vAlign w:val="center"/>
          </w:tcPr>
          <w:p w:rsidR="00C0212D" w:rsidRDefault="00C0212D" w:rsidP="00C0212D">
            <w:pPr>
              <w:widowControl w:val="0"/>
              <w:rPr>
                <w:b/>
                <w:bCs/>
                <w:szCs w:val="24"/>
              </w:rPr>
            </w:pPr>
            <w:r>
              <w:rPr>
                <w:szCs w:val="22"/>
              </w:rPr>
              <w:t>Keitikliai (</w:t>
            </w:r>
            <w:r w:rsidRPr="00C0212D">
              <w:rPr>
                <w:szCs w:val="22"/>
              </w:rPr>
              <w:t>Nurody</w:t>
            </w:r>
            <w:r>
              <w:rPr>
                <w:szCs w:val="22"/>
              </w:rPr>
              <w:t>ti gamintoją, modelį ir skaičių)</w:t>
            </w:r>
            <w:r w:rsidRPr="00C0212D">
              <w:rPr>
                <w:szCs w:val="22"/>
              </w:rPr>
              <w:t>.</w:t>
            </w:r>
            <w:r>
              <w:rPr>
                <w:szCs w:val="22"/>
                <w:highlight w:val="lightGray"/>
              </w:rPr>
              <w:t>_____________</w:t>
            </w:r>
            <w:r>
              <w:rPr>
                <w:szCs w:val="22"/>
              </w:rPr>
              <w:t>)</w:t>
            </w:r>
          </w:p>
        </w:tc>
        <w:tc>
          <w:tcPr>
            <w:tcW w:w="3090" w:type="dxa"/>
            <w:vAlign w:val="center"/>
          </w:tcPr>
          <w:p w:rsidR="00C0212D" w:rsidRDefault="00C0212D" w:rsidP="00C0212D">
            <w:pPr>
              <w:widowControl w:val="0"/>
              <w:rPr>
                <w:szCs w:val="24"/>
              </w:rPr>
            </w:pPr>
          </w:p>
        </w:tc>
      </w:tr>
      <w:tr w:rsidR="00591618">
        <w:tc>
          <w:tcPr>
            <w:tcW w:w="625" w:type="dxa"/>
            <w:vAlign w:val="center"/>
          </w:tcPr>
          <w:p w:rsidR="00591618" w:rsidRDefault="00904C9C">
            <w:pPr>
              <w:widowControl w:val="0"/>
              <w:jc w:val="center"/>
              <w:rPr>
                <w:szCs w:val="24"/>
              </w:rPr>
            </w:pPr>
            <w:r>
              <w:rPr>
                <w:szCs w:val="24"/>
              </w:rPr>
              <w:t>3.</w:t>
            </w:r>
          </w:p>
        </w:tc>
        <w:tc>
          <w:tcPr>
            <w:tcW w:w="6175" w:type="dxa"/>
            <w:vAlign w:val="center"/>
          </w:tcPr>
          <w:p w:rsidR="00591618" w:rsidRDefault="00904C9C">
            <w:pPr>
              <w:widowControl w:val="0"/>
              <w:rPr>
                <w:szCs w:val="24"/>
              </w:rPr>
            </w:pPr>
            <w:r>
              <w:rPr>
                <w:szCs w:val="22"/>
              </w:rPr>
              <w:t>Montavimo konstrukcijos (Nurodyti gamintoją ir modelį</w:t>
            </w:r>
            <w:r>
              <w:rPr>
                <w:szCs w:val="22"/>
                <w:highlight w:val="lightGray"/>
              </w:rPr>
              <w:t>_________________</w:t>
            </w:r>
            <w:r>
              <w:rPr>
                <w:szCs w:val="22"/>
              </w:rPr>
              <w:t>)</w:t>
            </w:r>
          </w:p>
        </w:tc>
        <w:tc>
          <w:tcPr>
            <w:tcW w:w="3090" w:type="dxa"/>
            <w:vAlign w:val="center"/>
          </w:tcPr>
          <w:p w:rsidR="00591618" w:rsidRDefault="00591618">
            <w:pPr>
              <w:widowControl w:val="0"/>
              <w:rPr>
                <w:szCs w:val="24"/>
              </w:rPr>
            </w:pPr>
          </w:p>
        </w:tc>
      </w:tr>
      <w:tr w:rsidR="00591618">
        <w:tc>
          <w:tcPr>
            <w:tcW w:w="625" w:type="dxa"/>
            <w:vAlign w:val="center"/>
          </w:tcPr>
          <w:p w:rsidR="00591618" w:rsidRDefault="00904C9C">
            <w:pPr>
              <w:widowControl w:val="0"/>
              <w:jc w:val="center"/>
              <w:rPr>
                <w:szCs w:val="24"/>
              </w:rPr>
            </w:pPr>
            <w:r>
              <w:rPr>
                <w:szCs w:val="24"/>
              </w:rPr>
              <w:t>4.</w:t>
            </w:r>
          </w:p>
        </w:tc>
        <w:tc>
          <w:tcPr>
            <w:tcW w:w="6175" w:type="dxa"/>
            <w:vAlign w:val="center"/>
          </w:tcPr>
          <w:p w:rsidR="00591618" w:rsidRDefault="00904C9C">
            <w:pPr>
              <w:widowControl w:val="0"/>
              <w:rPr>
                <w:bCs/>
                <w:szCs w:val="24"/>
                <w:highlight w:val="yellow"/>
              </w:rPr>
            </w:pPr>
            <w:r>
              <w:rPr>
                <w:szCs w:val="22"/>
              </w:rPr>
              <w:t>Montavimo darbų atlikimas</w:t>
            </w:r>
          </w:p>
        </w:tc>
        <w:tc>
          <w:tcPr>
            <w:tcW w:w="3090" w:type="dxa"/>
            <w:vAlign w:val="center"/>
          </w:tcPr>
          <w:p w:rsidR="00591618" w:rsidRDefault="00591618">
            <w:pPr>
              <w:widowControl w:val="0"/>
              <w:rPr>
                <w:szCs w:val="24"/>
              </w:rPr>
            </w:pPr>
          </w:p>
        </w:tc>
      </w:tr>
      <w:tr w:rsidR="00591618">
        <w:tc>
          <w:tcPr>
            <w:tcW w:w="625" w:type="dxa"/>
            <w:vAlign w:val="center"/>
          </w:tcPr>
          <w:p w:rsidR="00591618" w:rsidRDefault="00904C9C">
            <w:pPr>
              <w:widowControl w:val="0"/>
              <w:jc w:val="center"/>
              <w:rPr>
                <w:szCs w:val="24"/>
              </w:rPr>
            </w:pPr>
            <w:r>
              <w:rPr>
                <w:szCs w:val="24"/>
              </w:rPr>
              <w:t>5.</w:t>
            </w:r>
          </w:p>
        </w:tc>
        <w:tc>
          <w:tcPr>
            <w:tcW w:w="6175" w:type="dxa"/>
            <w:vAlign w:val="center"/>
          </w:tcPr>
          <w:p w:rsidR="00591618" w:rsidRDefault="00904C9C">
            <w:pPr>
              <w:widowControl w:val="0"/>
              <w:rPr>
                <w:szCs w:val="24"/>
                <w:highlight w:val="yellow"/>
              </w:rPr>
            </w:pPr>
            <w:r>
              <w:rPr>
                <w:szCs w:val="22"/>
              </w:rPr>
              <w:t>Montavimo medžiagos</w:t>
            </w:r>
          </w:p>
        </w:tc>
        <w:tc>
          <w:tcPr>
            <w:tcW w:w="3090" w:type="dxa"/>
            <w:vAlign w:val="center"/>
          </w:tcPr>
          <w:p w:rsidR="00591618" w:rsidRDefault="00591618">
            <w:pPr>
              <w:widowControl w:val="0"/>
              <w:jc w:val="center"/>
              <w:rPr>
                <w:szCs w:val="24"/>
              </w:rPr>
            </w:pPr>
          </w:p>
        </w:tc>
      </w:tr>
      <w:tr w:rsidR="00591618">
        <w:tc>
          <w:tcPr>
            <w:tcW w:w="625" w:type="dxa"/>
            <w:vAlign w:val="center"/>
          </w:tcPr>
          <w:p w:rsidR="00591618" w:rsidRDefault="00904C9C">
            <w:pPr>
              <w:widowControl w:val="0"/>
              <w:jc w:val="center"/>
              <w:rPr>
                <w:szCs w:val="24"/>
              </w:rPr>
            </w:pPr>
            <w:r>
              <w:rPr>
                <w:szCs w:val="24"/>
              </w:rPr>
              <w:t>6.</w:t>
            </w:r>
          </w:p>
        </w:tc>
        <w:tc>
          <w:tcPr>
            <w:tcW w:w="6175" w:type="dxa"/>
            <w:vAlign w:val="center"/>
          </w:tcPr>
          <w:p w:rsidR="00591618" w:rsidRDefault="00904C9C">
            <w:pPr>
              <w:widowControl w:val="0"/>
              <w:rPr>
                <w:szCs w:val="24"/>
                <w:highlight w:val="yellow"/>
              </w:rPr>
            </w:pPr>
            <w:r>
              <w:rPr>
                <w:szCs w:val="22"/>
              </w:rPr>
              <w:t>Monitoringo internetu sistema</w:t>
            </w:r>
          </w:p>
        </w:tc>
        <w:tc>
          <w:tcPr>
            <w:tcW w:w="3090" w:type="dxa"/>
            <w:vAlign w:val="center"/>
          </w:tcPr>
          <w:p w:rsidR="00591618" w:rsidRDefault="00591618">
            <w:pPr>
              <w:widowControl w:val="0"/>
              <w:jc w:val="center"/>
              <w:rPr>
                <w:szCs w:val="24"/>
              </w:rPr>
            </w:pPr>
          </w:p>
        </w:tc>
      </w:tr>
      <w:tr w:rsidR="00591618">
        <w:tc>
          <w:tcPr>
            <w:tcW w:w="625" w:type="dxa"/>
            <w:vAlign w:val="center"/>
          </w:tcPr>
          <w:p w:rsidR="00591618" w:rsidRDefault="00904C9C">
            <w:pPr>
              <w:widowControl w:val="0"/>
              <w:jc w:val="center"/>
              <w:rPr>
                <w:szCs w:val="24"/>
              </w:rPr>
            </w:pPr>
            <w:r>
              <w:rPr>
                <w:szCs w:val="24"/>
              </w:rPr>
              <w:t>7.</w:t>
            </w:r>
          </w:p>
        </w:tc>
        <w:tc>
          <w:tcPr>
            <w:tcW w:w="6175" w:type="dxa"/>
            <w:vAlign w:val="center"/>
          </w:tcPr>
          <w:p w:rsidR="00591618" w:rsidRDefault="00904C9C">
            <w:pPr>
              <w:widowControl w:val="0"/>
              <w:jc w:val="both"/>
              <w:rPr>
                <w:szCs w:val="24"/>
                <w:highlight w:val="yellow"/>
              </w:rPr>
            </w:pPr>
            <w:r>
              <w:rPr>
                <w:bCs/>
                <w:szCs w:val="24"/>
              </w:rPr>
              <w:t xml:space="preserve">Techninio darbo projektų parengimas, suderinimas, leidimų gavimas, dokumentacijos, reikalingos elektrinių  statybų užbaigimo procedūroms, atlikti bei įregistruoti </w:t>
            </w:r>
            <w:r>
              <w:rPr>
                <w:bCs/>
                <w:sz w:val="24"/>
                <w:szCs w:val="24"/>
              </w:rPr>
              <w:t>Nekilnojamojo turto</w:t>
            </w:r>
            <w:r>
              <w:rPr>
                <w:bCs/>
                <w:szCs w:val="24"/>
              </w:rPr>
              <w:t xml:space="preserve"> registre AB „Anykščių kvarcas“ vardu parengimas, statinių užbaigimo procedūrų organizavimas, atlikimas, VERT leidimo gavimas ir kitos paslaugos, reikalingos elektrinėms įrengti ir pradėti elektrinių eksploataciją.</w:t>
            </w:r>
          </w:p>
        </w:tc>
        <w:tc>
          <w:tcPr>
            <w:tcW w:w="3090" w:type="dxa"/>
            <w:vAlign w:val="center"/>
          </w:tcPr>
          <w:p w:rsidR="00591618" w:rsidRDefault="00591618">
            <w:pPr>
              <w:widowControl w:val="0"/>
              <w:jc w:val="center"/>
              <w:rPr>
                <w:szCs w:val="24"/>
              </w:rPr>
            </w:pPr>
          </w:p>
        </w:tc>
      </w:tr>
      <w:tr w:rsidR="00591618">
        <w:tc>
          <w:tcPr>
            <w:tcW w:w="625" w:type="dxa"/>
            <w:vAlign w:val="center"/>
          </w:tcPr>
          <w:p w:rsidR="00591618" w:rsidRDefault="00904C9C">
            <w:pPr>
              <w:widowControl w:val="0"/>
              <w:jc w:val="center"/>
              <w:rPr>
                <w:szCs w:val="24"/>
              </w:rPr>
            </w:pPr>
            <w:r>
              <w:rPr>
                <w:szCs w:val="24"/>
              </w:rPr>
              <w:t>8.</w:t>
            </w:r>
          </w:p>
        </w:tc>
        <w:tc>
          <w:tcPr>
            <w:tcW w:w="6175" w:type="dxa"/>
            <w:shd w:val="clear" w:color="auto" w:fill="auto"/>
            <w:vAlign w:val="center"/>
          </w:tcPr>
          <w:p w:rsidR="00591618" w:rsidRDefault="00904C9C">
            <w:pPr>
              <w:widowControl w:val="0"/>
              <w:rPr>
                <w:szCs w:val="24"/>
                <w:highlight w:val="yellow"/>
              </w:rPr>
            </w:pPr>
            <w:r>
              <w:rPr>
                <w:sz w:val="24"/>
                <w:szCs w:val="24"/>
              </w:rPr>
              <w:t xml:space="preserve">Monitoringo </w:t>
            </w:r>
            <w:r>
              <w:rPr>
                <w:szCs w:val="24"/>
              </w:rPr>
              <w:t>paslauga</w:t>
            </w:r>
          </w:p>
        </w:tc>
        <w:tc>
          <w:tcPr>
            <w:tcW w:w="3090" w:type="dxa"/>
            <w:vAlign w:val="center"/>
          </w:tcPr>
          <w:p w:rsidR="00591618" w:rsidRDefault="00591618">
            <w:pPr>
              <w:widowControl w:val="0"/>
              <w:jc w:val="center"/>
              <w:rPr>
                <w:szCs w:val="24"/>
              </w:rPr>
            </w:pPr>
          </w:p>
        </w:tc>
      </w:tr>
      <w:tr w:rsidR="00591618">
        <w:tc>
          <w:tcPr>
            <w:tcW w:w="625" w:type="dxa"/>
            <w:vAlign w:val="center"/>
          </w:tcPr>
          <w:p w:rsidR="00591618" w:rsidRDefault="00591618">
            <w:pPr>
              <w:widowControl w:val="0"/>
              <w:jc w:val="right"/>
              <w:rPr>
                <w:b/>
                <w:bCs/>
                <w:szCs w:val="24"/>
              </w:rPr>
            </w:pPr>
          </w:p>
        </w:tc>
        <w:tc>
          <w:tcPr>
            <w:tcW w:w="6175" w:type="dxa"/>
            <w:vAlign w:val="center"/>
          </w:tcPr>
          <w:p w:rsidR="00591618" w:rsidRDefault="00904C9C">
            <w:pPr>
              <w:widowControl w:val="0"/>
              <w:jc w:val="right"/>
              <w:rPr>
                <w:b/>
                <w:bCs/>
                <w:szCs w:val="24"/>
              </w:rPr>
            </w:pPr>
            <w:r>
              <w:rPr>
                <w:b/>
                <w:bCs/>
                <w:szCs w:val="24"/>
              </w:rPr>
              <w:t>SUMA:</w:t>
            </w:r>
          </w:p>
        </w:tc>
        <w:tc>
          <w:tcPr>
            <w:tcW w:w="3090" w:type="dxa"/>
            <w:vAlign w:val="center"/>
          </w:tcPr>
          <w:p w:rsidR="00591618" w:rsidRDefault="00591618">
            <w:pPr>
              <w:widowControl w:val="0"/>
              <w:rPr>
                <w:szCs w:val="24"/>
              </w:rPr>
            </w:pPr>
          </w:p>
        </w:tc>
      </w:tr>
    </w:tbl>
    <w:p w:rsidR="00591618" w:rsidRDefault="00591618">
      <w:pPr>
        <w:ind w:firstLine="709"/>
        <w:contextualSpacing/>
        <w:jc w:val="both"/>
        <w:rPr>
          <w:szCs w:val="24"/>
        </w:rPr>
      </w:pPr>
    </w:p>
    <w:p w:rsidR="00591618" w:rsidRDefault="00904C9C">
      <w:pPr>
        <w:ind w:firstLine="709"/>
        <w:contextualSpacing/>
        <w:jc w:val="both"/>
        <w:rPr>
          <w:szCs w:val="24"/>
        </w:rPr>
      </w:pPr>
      <w:r>
        <w:rPr>
          <w:szCs w:val="24"/>
        </w:rPr>
        <w:t>Bendra pasiūlymo kaina su PVM – ______________ Eur (</w:t>
      </w:r>
      <w:r>
        <w:rPr>
          <w:i/>
          <w:iCs/>
          <w:szCs w:val="24"/>
        </w:rPr>
        <w:t>suma žodžiais</w:t>
      </w:r>
      <w:r>
        <w:rPr>
          <w:szCs w:val="24"/>
        </w:rPr>
        <w:t>).</w:t>
      </w:r>
    </w:p>
    <w:p w:rsidR="00591618" w:rsidRDefault="00591618">
      <w:pPr>
        <w:pStyle w:val="ListParagraph"/>
        <w:ind w:left="1440"/>
        <w:rPr>
          <w:rFonts w:ascii="Times New Roman" w:hAnsi="Times New Roman" w:cs="Times New Roman"/>
          <w:sz w:val="24"/>
          <w:szCs w:val="24"/>
        </w:rPr>
      </w:pPr>
    </w:p>
    <w:p w:rsidR="00591618" w:rsidRDefault="00904C9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Garantuojama elektrinių elektros energijos gamyba per Monitoringo</w:t>
      </w:r>
      <w:r>
        <w:rPr>
          <w:rStyle w:val="Inaosprieraias"/>
          <w:rFonts w:ascii="Times New Roman" w:hAnsi="Times New Roman" w:cs="Times New Roman"/>
          <w:sz w:val="24"/>
          <w:szCs w:val="24"/>
        </w:rPr>
        <w:footnoteReference w:id="1"/>
      </w:r>
      <w:r>
        <w:rPr>
          <w:rFonts w:ascii="Times New Roman" w:hAnsi="Times New Roman" w:cs="Times New Roman"/>
          <w:sz w:val="24"/>
          <w:szCs w:val="24"/>
        </w:rPr>
        <w:t xml:space="preserve"> laikotarpį:</w:t>
      </w:r>
    </w:p>
    <w:p w:rsidR="00591618" w:rsidRDefault="00591618">
      <w:pPr>
        <w:ind w:firstLine="709"/>
        <w:rPr>
          <w:szCs w:val="24"/>
        </w:rPr>
      </w:pPr>
    </w:p>
    <w:p w:rsidR="00591618" w:rsidRDefault="00904C9C">
      <w:pPr>
        <w:pStyle w:val="ListParagraph"/>
        <w:rPr>
          <w:rFonts w:ascii="Times New Roman" w:hAnsi="Times New Roman" w:cs="Times New Roman"/>
          <w:sz w:val="24"/>
          <w:szCs w:val="24"/>
        </w:rPr>
      </w:pPr>
      <w:r>
        <w:rPr>
          <w:rFonts w:ascii="Times New Roman" w:hAnsi="Times New Roman" w:cs="Times New Roman"/>
          <w:sz w:val="24"/>
          <w:szCs w:val="24"/>
        </w:rPr>
        <w:t xml:space="preserve">4.1 </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Troškūnų</w:t>
      </w:r>
      <w:proofErr w:type="spellEnd"/>
      <w:r>
        <w:rPr>
          <w:rFonts w:ascii="Times New Roman" w:hAnsi="Times New Roman" w:cs="Times New Roman"/>
          <w:b/>
          <w:sz w:val="24"/>
          <w:szCs w:val="24"/>
        </w:rPr>
        <w:t xml:space="preserve"> g. 5 elektrinės</w:t>
      </w:r>
      <w:r>
        <w:rPr>
          <w:rFonts w:ascii="Times New Roman" w:hAnsi="Times New Roman" w:cs="Times New Roman"/>
          <w:sz w:val="24"/>
          <w:szCs w:val="24"/>
        </w:rPr>
        <w:t xml:space="preserve"> ____________kWh/metus;</w:t>
      </w:r>
    </w:p>
    <w:p w:rsidR="00591618" w:rsidRDefault="00904C9C">
      <w:pPr>
        <w:pStyle w:val="ListParagraph"/>
        <w:rPr>
          <w:rFonts w:ascii="Times New Roman" w:hAnsi="Times New Roman" w:cs="Times New Roman"/>
          <w:sz w:val="24"/>
          <w:szCs w:val="24"/>
        </w:rPr>
        <w:sectPr w:rsidR="00591618">
          <w:pgSz w:w="12240" w:h="15840"/>
          <w:pgMar w:top="1440" w:right="1440" w:bottom="1440" w:left="900" w:header="0" w:footer="0" w:gutter="0"/>
          <w:cols w:space="720"/>
          <w:formProt w:val="0"/>
          <w:docGrid w:linePitch="360"/>
        </w:sectPr>
      </w:pPr>
      <w:r>
        <w:rPr>
          <w:rFonts w:ascii="Times New Roman" w:hAnsi="Times New Roman" w:cs="Times New Roman"/>
          <w:sz w:val="24"/>
          <w:szCs w:val="24"/>
        </w:rPr>
        <w:t xml:space="preserve">4.2 </w:t>
      </w:r>
      <w:r>
        <w:rPr>
          <w:rFonts w:ascii="Times New Roman" w:hAnsi="Times New Roman" w:cs="Times New Roman"/>
          <w:b/>
          <w:sz w:val="24"/>
          <w:szCs w:val="24"/>
        </w:rPr>
        <w:t xml:space="preserve"> </w:t>
      </w:r>
      <w:proofErr w:type="spellStart"/>
      <w:r>
        <w:rPr>
          <w:rFonts w:ascii="Times New Roman" w:eastAsia="Calibri" w:hAnsi="Times New Roman" w:cs="Times New Roman"/>
          <w:b/>
          <w:color w:val="000000"/>
          <w:sz w:val="24"/>
          <w:szCs w:val="24"/>
        </w:rPr>
        <w:t>Lagedžių</w:t>
      </w:r>
      <w:proofErr w:type="spellEnd"/>
      <w:r>
        <w:rPr>
          <w:rFonts w:ascii="Times New Roman" w:eastAsia="Calibri" w:hAnsi="Times New Roman" w:cs="Times New Roman"/>
          <w:b/>
          <w:color w:val="000000"/>
          <w:sz w:val="24"/>
          <w:szCs w:val="24"/>
        </w:rPr>
        <w:t xml:space="preserve"> k. 2, Anykščių r. sav.</w:t>
      </w:r>
      <w:r>
        <w:rPr>
          <w:rFonts w:ascii="Times New Roman" w:hAnsi="Times New Roman" w:cs="Times New Roman"/>
          <w:b/>
          <w:sz w:val="24"/>
          <w:szCs w:val="24"/>
        </w:rPr>
        <w:t xml:space="preserve"> elektrinės</w:t>
      </w:r>
      <w:r>
        <w:rPr>
          <w:rFonts w:ascii="Times New Roman" w:hAnsi="Times New Roman" w:cs="Times New Roman"/>
          <w:sz w:val="24"/>
          <w:szCs w:val="24"/>
        </w:rPr>
        <w:t xml:space="preserve"> ____________kWh/metus.</w:t>
      </w:r>
    </w:p>
    <w:p w:rsidR="00591618" w:rsidRDefault="00904C9C">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lastRenderedPageBreak/>
        <w:t>Techninių reikalavimų įrangai išpildymas ir aprašymas:</w:t>
      </w:r>
    </w:p>
    <w:tbl>
      <w:tblPr>
        <w:tblStyle w:val="TableGrid"/>
        <w:tblW w:w="13644" w:type="dxa"/>
        <w:tblInd w:w="120" w:type="dxa"/>
        <w:tblLayout w:type="fixed"/>
        <w:tblLook w:val="04A0" w:firstRow="1" w:lastRow="0" w:firstColumn="1" w:lastColumn="0" w:noHBand="0" w:noVBand="1"/>
      </w:tblPr>
      <w:tblGrid>
        <w:gridCol w:w="683"/>
        <w:gridCol w:w="2437"/>
        <w:gridCol w:w="3838"/>
        <w:gridCol w:w="4224"/>
        <w:gridCol w:w="2462"/>
      </w:tblGrid>
      <w:tr w:rsidR="00591618">
        <w:trPr>
          <w:tblHeader/>
        </w:trPr>
        <w:tc>
          <w:tcPr>
            <w:tcW w:w="683" w:type="dxa"/>
            <w:vAlign w:val="center"/>
          </w:tcPr>
          <w:p w:rsidR="00591618" w:rsidRDefault="00904C9C">
            <w:pPr>
              <w:widowControl w:val="0"/>
              <w:jc w:val="center"/>
              <w:rPr>
                <w:b/>
                <w:szCs w:val="24"/>
              </w:rPr>
            </w:pPr>
            <w:r>
              <w:rPr>
                <w:b/>
                <w:szCs w:val="24"/>
              </w:rPr>
              <w:t>Nr.</w:t>
            </w:r>
          </w:p>
        </w:tc>
        <w:tc>
          <w:tcPr>
            <w:tcW w:w="2437" w:type="dxa"/>
            <w:vAlign w:val="center"/>
          </w:tcPr>
          <w:p w:rsidR="00591618" w:rsidRDefault="00904C9C">
            <w:pPr>
              <w:widowControl w:val="0"/>
              <w:jc w:val="center"/>
              <w:rPr>
                <w:b/>
                <w:szCs w:val="24"/>
              </w:rPr>
            </w:pPr>
            <w:r>
              <w:rPr>
                <w:b/>
                <w:szCs w:val="24"/>
              </w:rPr>
              <w:t>Parametras</w:t>
            </w:r>
          </w:p>
        </w:tc>
        <w:tc>
          <w:tcPr>
            <w:tcW w:w="3838" w:type="dxa"/>
            <w:vAlign w:val="center"/>
          </w:tcPr>
          <w:p w:rsidR="00591618" w:rsidRDefault="00904C9C">
            <w:pPr>
              <w:widowControl w:val="0"/>
              <w:jc w:val="center"/>
              <w:rPr>
                <w:b/>
                <w:szCs w:val="24"/>
              </w:rPr>
            </w:pPr>
            <w:r>
              <w:rPr>
                <w:b/>
                <w:szCs w:val="24"/>
              </w:rPr>
              <w:t>Reikalaujamas rodiklis</w:t>
            </w:r>
          </w:p>
        </w:tc>
        <w:tc>
          <w:tcPr>
            <w:tcW w:w="4224" w:type="dxa"/>
            <w:vAlign w:val="center"/>
          </w:tcPr>
          <w:p w:rsidR="00591618" w:rsidRDefault="00904C9C">
            <w:pPr>
              <w:widowControl w:val="0"/>
              <w:jc w:val="center"/>
              <w:rPr>
                <w:szCs w:val="24"/>
              </w:rPr>
            </w:pPr>
            <w:r>
              <w:rPr>
                <w:b/>
                <w:szCs w:val="24"/>
              </w:rPr>
              <w:t>Siūlomos įrangos gamintojas, techninės charakteristikos, suteikiamas garantinis laikotarpis ir pan.</w:t>
            </w:r>
          </w:p>
          <w:p w:rsidR="00591618" w:rsidRDefault="00904C9C">
            <w:pPr>
              <w:widowControl w:val="0"/>
              <w:jc w:val="center"/>
              <w:rPr>
                <w:b/>
                <w:szCs w:val="24"/>
              </w:rPr>
            </w:pPr>
            <w:r>
              <w:rPr>
                <w:rFonts w:eastAsia="Calibri"/>
                <w:b/>
                <w:bCs/>
                <w:i/>
                <w:iCs/>
                <w:sz w:val="20"/>
                <w:szCs w:val="24"/>
                <w:u w:val="single"/>
              </w:rPr>
              <w:t xml:space="preserve">(tiekėjas turi nurodyti tikslius dydžius, medžiagas, </w:t>
            </w:r>
            <w:proofErr w:type="spellStart"/>
            <w:r>
              <w:rPr>
                <w:rFonts w:eastAsia="Calibri"/>
                <w:b/>
                <w:bCs/>
                <w:i/>
                <w:iCs/>
                <w:sz w:val="20"/>
                <w:szCs w:val="24"/>
                <w:u w:val="single"/>
              </w:rPr>
              <w:t>išmatavimus</w:t>
            </w:r>
            <w:proofErr w:type="spellEnd"/>
            <w:r>
              <w:rPr>
                <w:rFonts w:eastAsia="Calibri"/>
                <w:b/>
                <w:bCs/>
                <w:i/>
                <w:iCs/>
                <w:sz w:val="20"/>
                <w:szCs w:val="24"/>
                <w:u w:val="single"/>
              </w:rPr>
              <w:t>, pridėti tai įrodančius dokumentus ir pan. arba patvirtinti atitinka/neatitinka)</w:t>
            </w:r>
          </w:p>
        </w:tc>
        <w:tc>
          <w:tcPr>
            <w:tcW w:w="2462" w:type="dxa"/>
            <w:vAlign w:val="center"/>
          </w:tcPr>
          <w:p w:rsidR="00591618" w:rsidRDefault="00904C9C">
            <w:pPr>
              <w:widowControl w:val="0"/>
              <w:jc w:val="center"/>
              <w:rPr>
                <w:b/>
                <w:szCs w:val="24"/>
              </w:rPr>
            </w:pPr>
            <w:r>
              <w:rPr>
                <w:b/>
                <w:szCs w:val="24"/>
              </w:rPr>
              <w:t>Nurodyti pateikiamų dokumentų vietą pasiūlyme (puslapių numeriai, priedo numeris ar kt.)</w:t>
            </w:r>
          </w:p>
        </w:tc>
      </w:tr>
      <w:tr w:rsidR="00591618">
        <w:tc>
          <w:tcPr>
            <w:tcW w:w="683" w:type="dxa"/>
            <w:vAlign w:val="center"/>
          </w:tcPr>
          <w:p w:rsidR="00591618" w:rsidRDefault="00904C9C">
            <w:pPr>
              <w:widowControl w:val="0"/>
              <w:rPr>
                <w:b/>
                <w:szCs w:val="24"/>
              </w:rPr>
            </w:pPr>
            <w:r>
              <w:rPr>
                <w:b/>
                <w:szCs w:val="24"/>
              </w:rPr>
              <w:t>1.</w:t>
            </w:r>
          </w:p>
        </w:tc>
        <w:tc>
          <w:tcPr>
            <w:tcW w:w="6275" w:type="dxa"/>
            <w:gridSpan w:val="2"/>
            <w:vAlign w:val="center"/>
          </w:tcPr>
          <w:p w:rsidR="00591618" w:rsidRDefault="00904C9C">
            <w:pPr>
              <w:widowControl w:val="0"/>
              <w:rPr>
                <w:b/>
                <w:szCs w:val="24"/>
              </w:rPr>
            </w:pPr>
            <w:r>
              <w:rPr>
                <w:b/>
                <w:szCs w:val="24"/>
              </w:rPr>
              <w:t>SAULĖS FOTOELEKTRINIAI MODULIAI</w:t>
            </w:r>
          </w:p>
        </w:tc>
        <w:tc>
          <w:tcPr>
            <w:tcW w:w="4224" w:type="dxa"/>
            <w:vAlign w:val="center"/>
          </w:tcPr>
          <w:p w:rsidR="00591618" w:rsidRDefault="00591618">
            <w:pPr>
              <w:widowControl w:val="0"/>
              <w:rPr>
                <w:b/>
                <w:szCs w:val="24"/>
              </w:rPr>
            </w:pPr>
          </w:p>
        </w:tc>
        <w:tc>
          <w:tcPr>
            <w:tcW w:w="2462" w:type="dxa"/>
            <w:vAlign w:val="center"/>
          </w:tcPr>
          <w:p w:rsidR="00591618" w:rsidRDefault="00591618">
            <w:pPr>
              <w:widowControl w:val="0"/>
              <w:rPr>
                <w:b/>
                <w:szCs w:val="24"/>
              </w:rPr>
            </w:pPr>
          </w:p>
        </w:tc>
      </w:tr>
      <w:tr w:rsidR="00591618">
        <w:tc>
          <w:tcPr>
            <w:tcW w:w="683" w:type="dxa"/>
            <w:vAlign w:val="center"/>
          </w:tcPr>
          <w:p w:rsidR="00591618" w:rsidRDefault="00904C9C">
            <w:pPr>
              <w:widowControl w:val="0"/>
              <w:jc w:val="both"/>
              <w:rPr>
                <w:szCs w:val="24"/>
              </w:rPr>
            </w:pPr>
            <w:r>
              <w:rPr>
                <w:szCs w:val="24"/>
              </w:rPr>
              <w:t>1.1.</w:t>
            </w:r>
          </w:p>
        </w:tc>
        <w:tc>
          <w:tcPr>
            <w:tcW w:w="2437" w:type="dxa"/>
            <w:vAlign w:val="center"/>
          </w:tcPr>
          <w:p w:rsidR="00591618" w:rsidRDefault="00904C9C">
            <w:pPr>
              <w:widowControl w:val="0"/>
              <w:rPr>
                <w:szCs w:val="24"/>
              </w:rPr>
            </w:pPr>
            <w:r>
              <w:rPr>
                <w:szCs w:val="24"/>
              </w:rPr>
              <w:t>Technologija</w:t>
            </w:r>
          </w:p>
        </w:tc>
        <w:tc>
          <w:tcPr>
            <w:tcW w:w="3838" w:type="dxa"/>
            <w:vAlign w:val="center"/>
          </w:tcPr>
          <w:p w:rsidR="00591618" w:rsidRDefault="00904C9C">
            <w:pPr>
              <w:widowControl w:val="0"/>
              <w:jc w:val="both"/>
              <w:rPr>
                <w:szCs w:val="24"/>
              </w:rPr>
            </w:pPr>
            <w:r>
              <w:rPr>
                <w:szCs w:val="24"/>
              </w:rPr>
              <w:t>Monokristaliniai, polikristaliniai arba lygiaverčiai</w:t>
            </w:r>
          </w:p>
        </w:tc>
        <w:tc>
          <w:tcPr>
            <w:tcW w:w="4224" w:type="dxa"/>
            <w:vAlign w:val="center"/>
          </w:tcPr>
          <w:p w:rsidR="00591618" w:rsidRDefault="00591618">
            <w:pPr>
              <w:widowControl w:val="0"/>
              <w:jc w:val="both"/>
              <w:rPr>
                <w:szCs w:val="24"/>
              </w:rPr>
            </w:pPr>
          </w:p>
        </w:tc>
        <w:tc>
          <w:tcPr>
            <w:tcW w:w="2462" w:type="dxa"/>
            <w:vAlign w:val="center"/>
          </w:tcPr>
          <w:p w:rsidR="00591618" w:rsidRDefault="00591618">
            <w:pPr>
              <w:widowControl w:val="0"/>
              <w:jc w:val="both"/>
              <w:rPr>
                <w:szCs w:val="24"/>
              </w:rPr>
            </w:pPr>
          </w:p>
        </w:tc>
      </w:tr>
      <w:tr w:rsidR="00591618">
        <w:tc>
          <w:tcPr>
            <w:tcW w:w="683" w:type="dxa"/>
            <w:vAlign w:val="center"/>
          </w:tcPr>
          <w:p w:rsidR="00591618" w:rsidRDefault="00904C9C">
            <w:pPr>
              <w:widowControl w:val="0"/>
              <w:jc w:val="both"/>
              <w:rPr>
                <w:szCs w:val="24"/>
              </w:rPr>
            </w:pPr>
            <w:r>
              <w:rPr>
                <w:szCs w:val="24"/>
              </w:rPr>
              <w:t>1.2.</w:t>
            </w:r>
          </w:p>
        </w:tc>
        <w:tc>
          <w:tcPr>
            <w:tcW w:w="2437" w:type="dxa"/>
            <w:vAlign w:val="center"/>
          </w:tcPr>
          <w:p w:rsidR="00591618" w:rsidRDefault="00904C9C">
            <w:pPr>
              <w:widowControl w:val="0"/>
              <w:rPr>
                <w:szCs w:val="24"/>
              </w:rPr>
            </w:pPr>
            <w:r>
              <w:rPr>
                <w:szCs w:val="24"/>
              </w:rPr>
              <w:t>Modulio paviršius</w:t>
            </w:r>
          </w:p>
        </w:tc>
        <w:tc>
          <w:tcPr>
            <w:tcW w:w="3838" w:type="dxa"/>
            <w:vAlign w:val="center"/>
          </w:tcPr>
          <w:p w:rsidR="00591618" w:rsidRDefault="00904C9C">
            <w:pPr>
              <w:widowControl w:val="0"/>
              <w:jc w:val="both"/>
              <w:rPr>
                <w:szCs w:val="24"/>
              </w:rPr>
            </w:pPr>
            <w:r>
              <w:rPr>
                <w:szCs w:val="24"/>
              </w:rPr>
              <w:t>Atsparus atmosferos poveikiui (UV, dulkėms, drėgmei, krituliams)</w:t>
            </w:r>
          </w:p>
        </w:tc>
        <w:tc>
          <w:tcPr>
            <w:tcW w:w="4224" w:type="dxa"/>
            <w:vAlign w:val="center"/>
          </w:tcPr>
          <w:p w:rsidR="00591618" w:rsidRDefault="00591618">
            <w:pPr>
              <w:widowControl w:val="0"/>
              <w:jc w:val="center"/>
              <w:rPr>
                <w:szCs w:val="24"/>
              </w:rPr>
            </w:pPr>
          </w:p>
        </w:tc>
        <w:tc>
          <w:tcPr>
            <w:tcW w:w="2462" w:type="dxa"/>
            <w:vAlign w:val="center"/>
          </w:tcPr>
          <w:p w:rsidR="00591618" w:rsidRDefault="00591618">
            <w:pPr>
              <w:widowControl w:val="0"/>
              <w:jc w:val="both"/>
              <w:rPr>
                <w:szCs w:val="24"/>
              </w:rPr>
            </w:pPr>
          </w:p>
        </w:tc>
      </w:tr>
      <w:tr w:rsidR="00591618">
        <w:tc>
          <w:tcPr>
            <w:tcW w:w="683" w:type="dxa"/>
            <w:vAlign w:val="center"/>
          </w:tcPr>
          <w:p w:rsidR="00591618" w:rsidRDefault="00904C9C">
            <w:pPr>
              <w:widowControl w:val="0"/>
              <w:jc w:val="both"/>
              <w:rPr>
                <w:szCs w:val="24"/>
              </w:rPr>
            </w:pPr>
            <w:r>
              <w:rPr>
                <w:szCs w:val="24"/>
              </w:rPr>
              <w:t>1.3.</w:t>
            </w:r>
          </w:p>
        </w:tc>
        <w:tc>
          <w:tcPr>
            <w:tcW w:w="2437" w:type="dxa"/>
            <w:vAlign w:val="center"/>
          </w:tcPr>
          <w:p w:rsidR="00591618" w:rsidRDefault="00904C9C">
            <w:pPr>
              <w:widowControl w:val="0"/>
              <w:rPr>
                <w:szCs w:val="24"/>
              </w:rPr>
            </w:pPr>
            <w:r>
              <w:rPr>
                <w:szCs w:val="24"/>
              </w:rPr>
              <w:t>Modulio rėmas</w:t>
            </w:r>
          </w:p>
        </w:tc>
        <w:tc>
          <w:tcPr>
            <w:tcW w:w="3838" w:type="dxa"/>
            <w:vAlign w:val="center"/>
          </w:tcPr>
          <w:p w:rsidR="00591618" w:rsidRDefault="00904C9C">
            <w:pPr>
              <w:widowControl w:val="0"/>
              <w:jc w:val="both"/>
              <w:rPr>
                <w:szCs w:val="24"/>
              </w:rPr>
            </w:pPr>
            <w:proofErr w:type="spellStart"/>
            <w:r>
              <w:rPr>
                <w:rFonts w:eastAsia="Calibri"/>
                <w:szCs w:val="24"/>
              </w:rPr>
              <w:t>Anoduoto</w:t>
            </w:r>
            <w:proofErr w:type="spellEnd"/>
            <w:r>
              <w:rPr>
                <w:rFonts w:eastAsia="Calibri"/>
                <w:szCs w:val="24"/>
              </w:rPr>
              <w:t xml:space="preserve"> aliuminio lydinio rėmas arba lygiavertis</w:t>
            </w:r>
          </w:p>
        </w:tc>
        <w:tc>
          <w:tcPr>
            <w:tcW w:w="4224" w:type="dxa"/>
            <w:vAlign w:val="center"/>
          </w:tcPr>
          <w:p w:rsidR="00591618" w:rsidRDefault="00591618">
            <w:pPr>
              <w:widowControl w:val="0"/>
              <w:jc w:val="both"/>
              <w:rPr>
                <w:rFonts w:eastAsia="Calibri"/>
                <w:szCs w:val="24"/>
              </w:rPr>
            </w:pPr>
          </w:p>
        </w:tc>
        <w:tc>
          <w:tcPr>
            <w:tcW w:w="2462" w:type="dxa"/>
            <w:vAlign w:val="center"/>
          </w:tcPr>
          <w:p w:rsidR="00591618" w:rsidRDefault="00591618">
            <w:pPr>
              <w:widowControl w:val="0"/>
              <w:jc w:val="both"/>
              <w:rPr>
                <w:rFonts w:eastAsia="Calibri"/>
                <w:szCs w:val="24"/>
              </w:rPr>
            </w:pPr>
          </w:p>
        </w:tc>
      </w:tr>
      <w:tr w:rsidR="00591618">
        <w:tc>
          <w:tcPr>
            <w:tcW w:w="683" w:type="dxa"/>
            <w:vAlign w:val="center"/>
          </w:tcPr>
          <w:p w:rsidR="00591618" w:rsidRDefault="00904C9C">
            <w:pPr>
              <w:widowControl w:val="0"/>
              <w:jc w:val="both"/>
              <w:rPr>
                <w:szCs w:val="24"/>
              </w:rPr>
            </w:pPr>
            <w:r>
              <w:rPr>
                <w:szCs w:val="24"/>
              </w:rPr>
              <w:t>1.4.</w:t>
            </w:r>
          </w:p>
        </w:tc>
        <w:tc>
          <w:tcPr>
            <w:tcW w:w="2437" w:type="dxa"/>
            <w:vAlign w:val="center"/>
          </w:tcPr>
          <w:p w:rsidR="00591618" w:rsidRDefault="00904C9C">
            <w:pPr>
              <w:widowControl w:val="0"/>
              <w:rPr>
                <w:szCs w:val="24"/>
              </w:rPr>
            </w:pPr>
            <w:r>
              <w:rPr>
                <w:szCs w:val="24"/>
              </w:rPr>
              <w:t>Jungiamosios dėžutės apsaugos klasė</w:t>
            </w:r>
          </w:p>
        </w:tc>
        <w:tc>
          <w:tcPr>
            <w:tcW w:w="3838" w:type="dxa"/>
            <w:vAlign w:val="center"/>
          </w:tcPr>
          <w:p w:rsidR="00591618" w:rsidRDefault="00904C9C">
            <w:pPr>
              <w:widowControl w:val="0"/>
              <w:jc w:val="both"/>
              <w:rPr>
                <w:rFonts w:eastAsia="Calibri"/>
                <w:szCs w:val="24"/>
              </w:rPr>
            </w:pPr>
            <w:r>
              <w:rPr>
                <w:rFonts w:eastAsia="Calibri"/>
                <w:szCs w:val="24"/>
              </w:rPr>
              <w:t>Ne žemesnė kaip IP65</w:t>
            </w:r>
          </w:p>
        </w:tc>
        <w:tc>
          <w:tcPr>
            <w:tcW w:w="4224" w:type="dxa"/>
            <w:vAlign w:val="center"/>
          </w:tcPr>
          <w:p w:rsidR="00591618" w:rsidRDefault="00591618">
            <w:pPr>
              <w:widowControl w:val="0"/>
              <w:jc w:val="both"/>
              <w:rPr>
                <w:rFonts w:eastAsia="Calibri"/>
                <w:szCs w:val="24"/>
              </w:rPr>
            </w:pPr>
          </w:p>
        </w:tc>
        <w:tc>
          <w:tcPr>
            <w:tcW w:w="2462" w:type="dxa"/>
            <w:vAlign w:val="center"/>
          </w:tcPr>
          <w:p w:rsidR="00591618" w:rsidRDefault="00591618">
            <w:pPr>
              <w:widowControl w:val="0"/>
              <w:jc w:val="both"/>
              <w:rPr>
                <w:rFonts w:eastAsia="Calibri"/>
                <w:szCs w:val="24"/>
              </w:rPr>
            </w:pPr>
          </w:p>
        </w:tc>
      </w:tr>
      <w:tr w:rsidR="00591618">
        <w:tc>
          <w:tcPr>
            <w:tcW w:w="683" w:type="dxa"/>
            <w:vAlign w:val="center"/>
          </w:tcPr>
          <w:p w:rsidR="00591618" w:rsidRDefault="00904C9C">
            <w:pPr>
              <w:widowControl w:val="0"/>
              <w:jc w:val="both"/>
              <w:rPr>
                <w:szCs w:val="24"/>
              </w:rPr>
            </w:pPr>
            <w:r>
              <w:rPr>
                <w:szCs w:val="24"/>
              </w:rPr>
              <w:t>1.5.</w:t>
            </w:r>
          </w:p>
        </w:tc>
        <w:tc>
          <w:tcPr>
            <w:tcW w:w="2437" w:type="dxa"/>
            <w:vAlign w:val="center"/>
          </w:tcPr>
          <w:p w:rsidR="00591618" w:rsidRDefault="00904C9C">
            <w:pPr>
              <w:widowControl w:val="0"/>
              <w:rPr>
                <w:szCs w:val="24"/>
              </w:rPr>
            </w:pPr>
            <w:r>
              <w:rPr>
                <w:szCs w:val="24"/>
              </w:rPr>
              <w:t>Sujungtų kabelių jungčių apsaugos klasė</w:t>
            </w:r>
          </w:p>
        </w:tc>
        <w:tc>
          <w:tcPr>
            <w:tcW w:w="3838" w:type="dxa"/>
            <w:vAlign w:val="center"/>
          </w:tcPr>
          <w:p w:rsidR="00591618" w:rsidRDefault="00904C9C">
            <w:pPr>
              <w:widowControl w:val="0"/>
              <w:jc w:val="both"/>
              <w:rPr>
                <w:rFonts w:eastAsia="Calibri"/>
                <w:szCs w:val="24"/>
              </w:rPr>
            </w:pPr>
            <w:r>
              <w:rPr>
                <w:rFonts w:eastAsia="Calibri"/>
                <w:szCs w:val="24"/>
              </w:rPr>
              <w:t>Ne žemesnė kaip IP65</w:t>
            </w:r>
          </w:p>
        </w:tc>
        <w:tc>
          <w:tcPr>
            <w:tcW w:w="4224" w:type="dxa"/>
            <w:vAlign w:val="center"/>
          </w:tcPr>
          <w:p w:rsidR="00591618" w:rsidRDefault="00591618">
            <w:pPr>
              <w:widowControl w:val="0"/>
              <w:jc w:val="both"/>
              <w:rPr>
                <w:rFonts w:eastAsia="Calibri"/>
                <w:szCs w:val="24"/>
              </w:rPr>
            </w:pPr>
          </w:p>
        </w:tc>
        <w:tc>
          <w:tcPr>
            <w:tcW w:w="2462" w:type="dxa"/>
            <w:vAlign w:val="center"/>
          </w:tcPr>
          <w:p w:rsidR="00591618" w:rsidRDefault="00591618">
            <w:pPr>
              <w:widowControl w:val="0"/>
              <w:jc w:val="both"/>
              <w:rPr>
                <w:rFonts w:eastAsia="Calibri"/>
                <w:szCs w:val="24"/>
              </w:rPr>
            </w:pPr>
          </w:p>
        </w:tc>
      </w:tr>
      <w:tr w:rsidR="00591618">
        <w:tc>
          <w:tcPr>
            <w:tcW w:w="683" w:type="dxa"/>
            <w:vAlign w:val="center"/>
          </w:tcPr>
          <w:p w:rsidR="00591618" w:rsidRDefault="00904C9C">
            <w:pPr>
              <w:widowControl w:val="0"/>
              <w:jc w:val="both"/>
              <w:rPr>
                <w:szCs w:val="24"/>
              </w:rPr>
            </w:pPr>
            <w:r>
              <w:rPr>
                <w:szCs w:val="24"/>
              </w:rPr>
              <w:t>1.6.</w:t>
            </w:r>
          </w:p>
        </w:tc>
        <w:tc>
          <w:tcPr>
            <w:tcW w:w="2437" w:type="dxa"/>
            <w:vAlign w:val="center"/>
          </w:tcPr>
          <w:p w:rsidR="00591618" w:rsidRDefault="00904C9C">
            <w:pPr>
              <w:widowControl w:val="0"/>
              <w:rPr>
                <w:szCs w:val="24"/>
              </w:rPr>
            </w:pPr>
            <w:r>
              <w:rPr>
                <w:rFonts w:eastAsia="Calibri"/>
                <w:szCs w:val="24"/>
              </w:rPr>
              <w:t>Darbinės modulio temperatūros rėžiai ne siauresni nei</w:t>
            </w:r>
          </w:p>
        </w:tc>
        <w:tc>
          <w:tcPr>
            <w:tcW w:w="3838" w:type="dxa"/>
            <w:vAlign w:val="center"/>
          </w:tcPr>
          <w:p w:rsidR="00591618" w:rsidRDefault="00904C9C">
            <w:pPr>
              <w:widowControl w:val="0"/>
              <w:jc w:val="both"/>
              <w:rPr>
                <w:rFonts w:eastAsia="Calibri"/>
                <w:szCs w:val="24"/>
              </w:rPr>
            </w:pPr>
            <w:r>
              <w:rPr>
                <w:rFonts w:eastAsia="Calibri"/>
                <w:szCs w:val="24"/>
              </w:rPr>
              <w:t>-40 – +85 °C</w:t>
            </w:r>
          </w:p>
        </w:tc>
        <w:tc>
          <w:tcPr>
            <w:tcW w:w="4224" w:type="dxa"/>
            <w:vAlign w:val="center"/>
          </w:tcPr>
          <w:p w:rsidR="00591618" w:rsidRDefault="00591618">
            <w:pPr>
              <w:widowControl w:val="0"/>
              <w:jc w:val="both"/>
              <w:rPr>
                <w:rFonts w:eastAsia="Calibri"/>
                <w:szCs w:val="24"/>
              </w:rPr>
            </w:pPr>
          </w:p>
        </w:tc>
        <w:tc>
          <w:tcPr>
            <w:tcW w:w="2462" w:type="dxa"/>
            <w:vAlign w:val="center"/>
          </w:tcPr>
          <w:p w:rsidR="00591618" w:rsidRDefault="00591618">
            <w:pPr>
              <w:widowControl w:val="0"/>
              <w:jc w:val="both"/>
              <w:rPr>
                <w:rFonts w:eastAsia="Calibri"/>
                <w:szCs w:val="24"/>
              </w:rPr>
            </w:pPr>
          </w:p>
        </w:tc>
      </w:tr>
      <w:tr w:rsidR="00591618">
        <w:tc>
          <w:tcPr>
            <w:tcW w:w="683" w:type="dxa"/>
            <w:vAlign w:val="center"/>
          </w:tcPr>
          <w:p w:rsidR="00591618" w:rsidRDefault="00904C9C" w:rsidP="0035350E">
            <w:pPr>
              <w:widowControl w:val="0"/>
              <w:jc w:val="both"/>
              <w:rPr>
                <w:szCs w:val="24"/>
              </w:rPr>
            </w:pPr>
            <w:r>
              <w:rPr>
                <w:szCs w:val="24"/>
              </w:rPr>
              <w:t>1.</w:t>
            </w:r>
            <w:r w:rsidR="0035350E">
              <w:rPr>
                <w:szCs w:val="24"/>
              </w:rPr>
              <w:t>7</w:t>
            </w:r>
            <w:r>
              <w:rPr>
                <w:szCs w:val="24"/>
              </w:rPr>
              <w:t>.</w:t>
            </w:r>
          </w:p>
        </w:tc>
        <w:tc>
          <w:tcPr>
            <w:tcW w:w="2437" w:type="dxa"/>
            <w:vAlign w:val="center"/>
          </w:tcPr>
          <w:p w:rsidR="00591618" w:rsidRDefault="00904C9C">
            <w:pPr>
              <w:widowControl w:val="0"/>
              <w:rPr>
                <w:rFonts w:eastAsia="Calibri"/>
                <w:szCs w:val="24"/>
              </w:rPr>
            </w:pPr>
            <w:r>
              <w:rPr>
                <w:rFonts w:eastAsia="Calibri"/>
                <w:bCs/>
                <w:szCs w:val="24"/>
              </w:rPr>
              <w:t>Modulio priekinės dalies minimali leistina statinė apkrova</w:t>
            </w:r>
          </w:p>
        </w:tc>
        <w:tc>
          <w:tcPr>
            <w:tcW w:w="3838" w:type="dxa"/>
            <w:vAlign w:val="center"/>
          </w:tcPr>
          <w:p w:rsidR="00591618" w:rsidRDefault="00904C9C">
            <w:pPr>
              <w:widowControl w:val="0"/>
              <w:jc w:val="both"/>
              <w:rPr>
                <w:rFonts w:eastAsia="Calibri"/>
                <w:szCs w:val="24"/>
              </w:rPr>
            </w:pPr>
            <w:r>
              <w:rPr>
                <w:rFonts w:eastAsia="Calibri"/>
                <w:szCs w:val="24"/>
              </w:rPr>
              <w:t>≥5400 Pa</w:t>
            </w:r>
          </w:p>
        </w:tc>
        <w:tc>
          <w:tcPr>
            <w:tcW w:w="4224" w:type="dxa"/>
            <w:vAlign w:val="center"/>
          </w:tcPr>
          <w:p w:rsidR="00591618" w:rsidRDefault="00591618">
            <w:pPr>
              <w:widowControl w:val="0"/>
              <w:jc w:val="both"/>
              <w:rPr>
                <w:rFonts w:eastAsia="Calibri"/>
                <w:szCs w:val="24"/>
              </w:rPr>
            </w:pPr>
          </w:p>
        </w:tc>
        <w:tc>
          <w:tcPr>
            <w:tcW w:w="2462" w:type="dxa"/>
            <w:vAlign w:val="center"/>
          </w:tcPr>
          <w:p w:rsidR="00591618" w:rsidRDefault="00591618">
            <w:pPr>
              <w:widowControl w:val="0"/>
              <w:jc w:val="both"/>
              <w:rPr>
                <w:rFonts w:eastAsia="Calibri"/>
                <w:szCs w:val="24"/>
              </w:rPr>
            </w:pPr>
          </w:p>
        </w:tc>
      </w:tr>
      <w:tr w:rsidR="00591618">
        <w:tc>
          <w:tcPr>
            <w:tcW w:w="683" w:type="dxa"/>
            <w:vAlign w:val="center"/>
          </w:tcPr>
          <w:p w:rsidR="00591618" w:rsidRDefault="00904C9C" w:rsidP="0035350E">
            <w:pPr>
              <w:widowControl w:val="0"/>
              <w:jc w:val="both"/>
              <w:rPr>
                <w:szCs w:val="24"/>
              </w:rPr>
            </w:pPr>
            <w:r>
              <w:rPr>
                <w:szCs w:val="24"/>
              </w:rPr>
              <w:t>1.</w:t>
            </w:r>
            <w:r w:rsidR="0035350E">
              <w:rPr>
                <w:szCs w:val="24"/>
              </w:rPr>
              <w:t>8</w:t>
            </w:r>
            <w:r>
              <w:rPr>
                <w:szCs w:val="24"/>
              </w:rPr>
              <w:t>.</w:t>
            </w:r>
          </w:p>
        </w:tc>
        <w:tc>
          <w:tcPr>
            <w:tcW w:w="2437" w:type="dxa"/>
            <w:vAlign w:val="center"/>
          </w:tcPr>
          <w:p w:rsidR="00591618" w:rsidRDefault="00904C9C">
            <w:pPr>
              <w:widowControl w:val="0"/>
              <w:rPr>
                <w:rFonts w:eastAsia="Calibri"/>
                <w:bCs/>
                <w:szCs w:val="24"/>
              </w:rPr>
            </w:pPr>
            <w:r>
              <w:rPr>
                <w:rFonts w:eastAsia="Calibri"/>
                <w:bCs/>
                <w:szCs w:val="24"/>
              </w:rPr>
              <w:t>Modulio galinės dalies minimali leistina apkrova</w:t>
            </w:r>
          </w:p>
        </w:tc>
        <w:tc>
          <w:tcPr>
            <w:tcW w:w="3838" w:type="dxa"/>
            <w:vAlign w:val="center"/>
          </w:tcPr>
          <w:p w:rsidR="00591618" w:rsidRDefault="00904C9C">
            <w:pPr>
              <w:widowControl w:val="0"/>
              <w:jc w:val="both"/>
              <w:rPr>
                <w:rFonts w:eastAsia="Calibri"/>
                <w:szCs w:val="24"/>
              </w:rPr>
            </w:pPr>
            <w:r>
              <w:rPr>
                <w:rFonts w:eastAsia="Calibri"/>
                <w:szCs w:val="24"/>
              </w:rPr>
              <w:t>≥2400 Pa</w:t>
            </w:r>
          </w:p>
        </w:tc>
        <w:tc>
          <w:tcPr>
            <w:tcW w:w="4224" w:type="dxa"/>
            <w:vAlign w:val="center"/>
          </w:tcPr>
          <w:p w:rsidR="00591618" w:rsidRDefault="00591618">
            <w:pPr>
              <w:widowControl w:val="0"/>
              <w:jc w:val="both"/>
              <w:rPr>
                <w:rFonts w:eastAsia="Calibri"/>
                <w:szCs w:val="24"/>
              </w:rPr>
            </w:pPr>
          </w:p>
        </w:tc>
        <w:tc>
          <w:tcPr>
            <w:tcW w:w="2462" w:type="dxa"/>
            <w:vAlign w:val="center"/>
          </w:tcPr>
          <w:p w:rsidR="00591618" w:rsidRDefault="00591618">
            <w:pPr>
              <w:widowControl w:val="0"/>
              <w:jc w:val="both"/>
              <w:rPr>
                <w:rFonts w:eastAsia="Calibri"/>
                <w:szCs w:val="24"/>
              </w:rPr>
            </w:pPr>
          </w:p>
        </w:tc>
      </w:tr>
      <w:tr w:rsidR="00591618">
        <w:tc>
          <w:tcPr>
            <w:tcW w:w="683" w:type="dxa"/>
            <w:vAlign w:val="center"/>
          </w:tcPr>
          <w:p w:rsidR="00591618" w:rsidRDefault="00904C9C" w:rsidP="0035350E">
            <w:pPr>
              <w:widowControl w:val="0"/>
              <w:jc w:val="both"/>
              <w:rPr>
                <w:szCs w:val="24"/>
              </w:rPr>
            </w:pPr>
            <w:r>
              <w:rPr>
                <w:szCs w:val="24"/>
              </w:rPr>
              <w:t>1.</w:t>
            </w:r>
            <w:r w:rsidR="0035350E">
              <w:rPr>
                <w:szCs w:val="24"/>
              </w:rPr>
              <w:t>9</w:t>
            </w:r>
            <w:r>
              <w:rPr>
                <w:szCs w:val="24"/>
              </w:rPr>
              <w:t>.</w:t>
            </w:r>
          </w:p>
        </w:tc>
        <w:tc>
          <w:tcPr>
            <w:tcW w:w="2437" w:type="dxa"/>
            <w:vAlign w:val="center"/>
          </w:tcPr>
          <w:p w:rsidR="00591618" w:rsidRDefault="00904C9C">
            <w:pPr>
              <w:widowControl w:val="0"/>
              <w:jc w:val="both"/>
              <w:rPr>
                <w:rFonts w:eastAsia="Calibri"/>
                <w:bCs/>
                <w:szCs w:val="24"/>
              </w:rPr>
            </w:pPr>
            <w:r>
              <w:rPr>
                <w:rFonts w:eastAsia="Calibri"/>
                <w:bCs/>
                <w:szCs w:val="24"/>
              </w:rPr>
              <w:t>Produkto gamintojo garantijos (produkto defektams)  laikotarpis</w:t>
            </w:r>
          </w:p>
        </w:tc>
        <w:tc>
          <w:tcPr>
            <w:tcW w:w="3838" w:type="dxa"/>
            <w:vAlign w:val="center"/>
          </w:tcPr>
          <w:p w:rsidR="00591618" w:rsidRDefault="00904C9C">
            <w:pPr>
              <w:widowControl w:val="0"/>
              <w:jc w:val="both"/>
              <w:rPr>
                <w:rFonts w:eastAsia="Calibri"/>
                <w:szCs w:val="24"/>
              </w:rPr>
            </w:pPr>
            <w:r>
              <w:rPr>
                <w:rFonts w:eastAsia="Calibri"/>
                <w:szCs w:val="24"/>
              </w:rPr>
              <w:t>≥10 metų</w:t>
            </w:r>
          </w:p>
        </w:tc>
        <w:tc>
          <w:tcPr>
            <w:tcW w:w="4224" w:type="dxa"/>
            <w:vAlign w:val="center"/>
          </w:tcPr>
          <w:p w:rsidR="00591618" w:rsidRDefault="00591618">
            <w:pPr>
              <w:widowControl w:val="0"/>
              <w:jc w:val="both"/>
              <w:rPr>
                <w:rFonts w:eastAsia="Calibri"/>
                <w:szCs w:val="24"/>
              </w:rPr>
            </w:pPr>
          </w:p>
        </w:tc>
        <w:tc>
          <w:tcPr>
            <w:tcW w:w="2462" w:type="dxa"/>
            <w:vAlign w:val="center"/>
          </w:tcPr>
          <w:p w:rsidR="00591618" w:rsidRDefault="00591618">
            <w:pPr>
              <w:widowControl w:val="0"/>
              <w:jc w:val="both"/>
              <w:rPr>
                <w:rFonts w:eastAsia="Calibri"/>
                <w:szCs w:val="24"/>
              </w:rPr>
            </w:pPr>
          </w:p>
        </w:tc>
      </w:tr>
      <w:tr w:rsidR="00591618">
        <w:tc>
          <w:tcPr>
            <w:tcW w:w="683" w:type="dxa"/>
            <w:vAlign w:val="center"/>
          </w:tcPr>
          <w:p w:rsidR="00591618" w:rsidRDefault="00904C9C" w:rsidP="0035350E">
            <w:pPr>
              <w:widowControl w:val="0"/>
              <w:jc w:val="both"/>
              <w:rPr>
                <w:szCs w:val="24"/>
              </w:rPr>
            </w:pPr>
            <w:r>
              <w:rPr>
                <w:szCs w:val="24"/>
              </w:rPr>
              <w:t>1.1</w:t>
            </w:r>
            <w:r w:rsidR="0035350E">
              <w:rPr>
                <w:szCs w:val="24"/>
              </w:rPr>
              <w:t>0</w:t>
            </w:r>
            <w:r>
              <w:rPr>
                <w:szCs w:val="24"/>
              </w:rPr>
              <w:t>.</w:t>
            </w:r>
          </w:p>
        </w:tc>
        <w:tc>
          <w:tcPr>
            <w:tcW w:w="2437" w:type="dxa"/>
            <w:vAlign w:val="center"/>
          </w:tcPr>
          <w:p w:rsidR="00591618" w:rsidRDefault="00904C9C">
            <w:pPr>
              <w:widowControl w:val="0"/>
              <w:jc w:val="both"/>
              <w:rPr>
                <w:rFonts w:eastAsia="Calibri"/>
                <w:bCs/>
                <w:szCs w:val="24"/>
              </w:rPr>
            </w:pPr>
            <w:r>
              <w:rPr>
                <w:rFonts w:eastAsia="Calibri"/>
                <w:bCs/>
                <w:szCs w:val="24"/>
              </w:rPr>
              <w:t>Gamintojo efektyvumo garantija po 25 metų eksploatacijos</w:t>
            </w:r>
          </w:p>
        </w:tc>
        <w:tc>
          <w:tcPr>
            <w:tcW w:w="3838" w:type="dxa"/>
            <w:vAlign w:val="center"/>
          </w:tcPr>
          <w:p w:rsidR="00591618" w:rsidRDefault="00904C9C">
            <w:pPr>
              <w:widowControl w:val="0"/>
              <w:jc w:val="both"/>
              <w:rPr>
                <w:rFonts w:eastAsia="Calibri"/>
                <w:szCs w:val="24"/>
              </w:rPr>
            </w:pPr>
            <w:r>
              <w:rPr>
                <w:rFonts w:eastAsia="Calibri"/>
                <w:szCs w:val="24"/>
              </w:rPr>
              <w:t>≥80,0 %</w:t>
            </w:r>
          </w:p>
        </w:tc>
        <w:tc>
          <w:tcPr>
            <w:tcW w:w="4224" w:type="dxa"/>
            <w:vAlign w:val="center"/>
          </w:tcPr>
          <w:p w:rsidR="00591618" w:rsidRDefault="00591618">
            <w:pPr>
              <w:widowControl w:val="0"/>
              <w:jc w:val="both"/>
              <w:rPr>
                <w:rFonts w:eastAsia="Calibri"/>
                <w:szCs w:val="24"/>
              </w:rPr>
            </w:pPr>
          </w:p>
        </w:tc>
        <w:tc>
          <w:tcPr>
            <w:tcW w:w="2462" w:type="dxa"/>
            <w:vAlign w:val="center"/>
          </w:tcPr>
          <w:p w:rsidR="00591618" w:rsidRDefault="00591618">
            <w:pPr>
              <w:widowControl w:val="0"/>
              <w:jc w:val="both"/>
              <w:rPr>
                <w:rFonts w:eastAsia="Calibri"/>
                <w:szCs w:val="24"/>
              </w:rPr>
            </w:pPr>
          </w:p>
        </w:tc>
      </w:tr>
      <w:tr w:rsidR="00591618">
        <w:tc>
          <w:tcPr>
            <w:tcW w:w="683" w:type="dxa"/>
            <w:vAlign w:val="center"/>
          </w:tcPr>
          <w:p w:rsidR="00591618" w:rsidRDefault="00904C9C" w:rsidP="0035350E">
            <w:pPr>
              <w:widowControl w:val="0"/>
              <w:jc w:val="both"/>
              <w:rPr>
                <w:szCs w:val="24"/>
              </w:rPr>
            </w:pPr>
            <w:r>
              <w:rPr>
                <w:szCs w:val="24"/>
              </w:rPr>
              <w:t>1.1</w:t>
            </w:r>
            <w:r w:rsidR="0035350E">
              <w:rPr>
                <w:szCs w:val="24"/>
              </w:rPr>
              <w:t>1</w:t>
            </w:r>
            <w:r>
              <w:rPr>
                <w:szCs w:val="24"/>
              </w:rPr>
              <w:t>.</w:t>
            </w:r>
          </w:p>
        </w:tc>
        <w:tc>
          <w:tcPr>
            <w:tcW w:w="2437" w:type="dxa"/>
            <w:vAlign w:val="center"/>
          </w:tcPr>
          <w:p w:rsidR="00591618" w:rsidRDefault="00904C9C">
            <w:pPr>
              <w:widowControl w:val="0"/>
              <w:rPr>
                <w:rFonts w:eastAsia="Calibri"/>
                <w:bCs/>
                <w:szCs w:val="24"/>
              </w:rPr>
            </w:pPr>
            <w:r>
              <w:rPr>
                <w:rFonts w:eastAsia="Calibri"/>
                <w:bCs/>
                <w:szCs w:val="24"/>
              </w:rPr>
              <w:t>Standartai ir direktyvos</w:t>
            </w:r>
          </w:p>
        </w:tc>
        <w:tc>
          <w:tcPr>
            <w:tcW w:w="3838" w:type="dxa"/>
            <w:vAlign w:val="center"/>
          </w:tcPr>
          <w:p w:rsidR="00591618" w:rsidRDefault="00904C9C">
            <w:pPr>
              <w:widowControl w:val="0"/>
              <w:rPr>
                <w:color w:val="000000"/>
                <w:szCs w:val="24"/>
              </w:rPr>
            </w:pPr>
            <w:r>
              <w:rPr>
                <w:color w:val="000000"/>
                <w:szCs w:val="24"/>
              </w:rPr>
              <w:t>LST EN 61215:2017 (arba lygiavertis)</w:t>
            </w:r>
          </w:p>
          <w:p w:rsidR="00591618" w:rsidRDefault="00904C9C">
            <w:pPr>
              <w:widowControl w:val="0"/>
              <w:rPr>
                <w:color w:val="000000"/>
                <w:szCs w:val="24"/>
              </w:rPr>
            </w:pPr>
            <w:r>
              <w:rPr>
                <w:color w:val="000000"/>
                <w:szCs w:val="24"/>
              </w:rPr>
              <w:t>LST EN 61730-1:2007 (arba lygiavertis)</w:t>
            </w:r>
          </w:p>
          <w:p w:rsidR="00591618" w:rsidRDefault="00904C9C">
            <w:pPr>
              <w:widowControl w:val="0"/>
              <w:rPr>
                <w:color w:val="000000"/>
                <w:szCs w:val="24"/>
              </w:rPr>
            </w:pPr>
            <w:r>
              <w:rPr>
                <w:color w:val="000000"/>
                <w:szCs w:val="24"/>
              </w:rPr>
              <w:t>LST EN 61730-2:2007 (arba lygiavertis)</w:t>
            </w:r>
          </w:p>
        </w:tc>
        <w:tc>
          <w:tcPr>
            <w:tcW w:w="4224" w:type="dxa"/>
            <w:vAlign w:val="center"/>
          </w:tcPr>
          <w:p w:rsidR="00591618" w:rsidRDefault="00591618">
            <w:pPr>
              <w:widowControl w:val="0"/>
              <w:jc w:val="both"/>
              <w:rPr>
                <w:color w:val="000000"/>
                <w:szCs w:val="24"/>
              </w:rPr>
            </w:pPr>
          </w:p>
        </w:tc>
        <w:tc>
          <w:tcPr>
            <w:tcW w:w="2462" w:type="dxa"/>
            <w:vAlign w:val="center"/>
          </w:tcPr>
          <w:p w:rsidR="00591618" w:rsidRDefault="00591618">
            <w:pPr>
              <w:widowControl w:val="0"/>
              <w:jc w:val="both"/>
              <w:rPr>
                <w:color w:val="000000"/>
                <w:szCs w:val="24"/>
              </w:rPr>
            </w:pPr>
          </w:p>
        </w:tc>
      </w:tr>
      <w:tr w:rsidR="00591618">
        <w:tc>
          <w:tcPr>
            <w:tcW w:w="683" w:type="dxa"/>
            <w:vAlign w:val="center"/>
          </w:tcPr>
          <w:p w:rsidR="00591618" w:rsidRDefault="00904C9C" w:rsidP="0035350E">
            <w:pPr>
              <w:widowControl w:val="0"/>
              <w:jc w:val="both"/>
              <w:rPr>
                <w:szCs w:val="24"/>
              </w:rPr>
            </w:pPr>
            <w:r>
              <w:rPr>
                <w:szCs w:val="24"/>
              </w:rPr>
              <w:t>1.1</w:t>
            </w:r>
            <w:r w:rsidR="0035350E">
              <w:rPr>
                <w:szCs w:val="24"/>
              </w:rPr>
              <w:t>2</w:t>
            </w:r>
            <w:r>
              <w:rPr>
                <w:szCs w:val="24"/>
              </w:rPr>
              <w:t>.</w:t>
            </w:r>
          </w:p>
        </w:tc>
        <w:tc>
          <w:tcPr>
            <w:tcW w:w="2437" w:type="dxa"/>
            <w:vAlign w:val="center"/>
          </w:tcPr>
          <w:p w:rsidR="00591618" w:rsidRDefault="00904C9C">
            <w:pPr>
              <w:widowControl w:val="0"/>
              <w:rPr>
                <w:rFonts w:eastAsia="Calibri"/>
                <w:bCs/>
                <w:szCs w:val="24"/>
              </w:rPr>
            </w:pPr>
            <w:r>
              <w:rPr>
                <w:rFonts w:eastAsia="Calibri"/>
                <w:bCs/>
                <w:szCs w:val="24"/>
              </w:rPr>
              <w:t xml:space="preserve">Sertifikatas arba </w:t>
            </w:r>
            <w:r>
              <w:rPr>
                <w:rFonts w:eastAsia="Calibri"/>
                <w:bCs/>
                <w:szCs w:val="24"/>
              </w:rPr>
              <w:lastRenderedPageBreak/>
              <w:t>lygiavertis dokumentas</w:t>
            </w:r>
          </w:p>
        </w:tc>
        <w:tc>
          <w:tcPr>
            <w:tcW w:w="3838" w:type="dxa"/>
            <w:vAlign w:val="center"/>
          </w:tcPr>
          <w:p w:rsidR="00591618" w:rsidRDefault="00904C9C">
            <w:pPr>
              <w:widowControl w:val="0"/>
              <w:jc w:val="both"/>
              <w:rPr>
                <w:color w:val="000000"/>
                <w:szCs w:val="24"/>
              </w:rPr>
            </w:pPr>
            <w:r>
              <w:rPr>
                <w:color w:val="000000"/>
                <w:szCs w:val="24"/>
              </w:rPr>
              <w:lastRenderedPageBreak/>
              <w:t>CE ženklinimas</w:t>
            </w:r>
          </w:p>
        </w:tc>
        <w:tc>
          <w:tcPr>
            <w:tcW w:w="4224" w:type="dxa"/>
            <w:vAlign w:val="center"/>
          </w:tcPr>
          <w:p w:rsidR="00591618" w:rsidRDefault="00591618">
            <w:pPr>
              <w:widowControl w:val="0"/>
              <w:jc w:val="both"/>
              <w:rPr>
                <w:color w:val="000000"/>
                <w:szCs w:val="24"/>
              </w:rPr>
            </w:pPr>
          </w:p>
        </w:tc>
        <w:tc>
          <w:tcPr>
            <w:tcW w:w="2462" w:type="dxa"/>
            <w:vAlign w:val="center"/>
          </w:tcPr>
          <w:p w:rsidR="00591618" w:rsidRDefault="00591618">
            <w:pPr>
              <w:widowControl w:val="0"/>
              <w:jc w:val="both"/>
              <w:rPr>
                <w:color w:val="000000"/>
                <w:szCs w:val="24"/>
              </w:rPr>
            </w:pPr>
          </w:p>
        </w:tc>
      </w:tr>
      <w:tr w:rsidR="00591618">
        <w:tc>
          <w:tcPr>
            <w:tcW w:w="683" w:type="dxa"/>
            <w:vAlign w:val="center"/>
          </w:tcPr>
          <w:p w:rsidR="00591618" w:rsidRDefault="00904C9C">
            <w:pPr>
              <w:widowControl w:val="0"/>
              <w:jc w:val="both"/>
              <w:rPr>
                <w:b/>
                <w:szCs w:val="24"/>
              </w:rPr>
            </w:pPr>
            <w:r>
              <w:rPr>
                <w:b/>
                <w:szCs w:val="24"/>
              </w:rPr>
              <w:t>2.</w:t>
            </w:r>
          </w:p>
        </w:tc>
        <w:tc>
          <w:tcPr>
            <w:tcW w:w="6275" w:type="dxa"/>
            <w:gridSpan w:val="2"/>
            <w:vAlign w:val="center"/>
          </w:tcPr>
          <w:p w:rsidR="00591618" w:rsidRDefault="00904C9C">
            <w:pPr>
              <w:widowControl w:val="0"/>
              <w:jc w:val="both"/>
              <w:rPr>
                <w:b/>
                <w:color w:val="000000"/>
                <w:szCs w:val="24"/>
              </w:rPr>
            </w:pPr>
            <w:r>
              <w:rPr>
                <w:b/>
                <w:color w:val="000000"/>
                <w:szCs w:val="24"/>
              </w:rPr>
              <w:t>KEITIKLIAI</w:t>
            </w:r>
          </w:p>
        </w:tc>
        <w:tc>
          <w:tcPr>
            <w:tcW w:w="4224" w:type="dxa"/>
            <w:vAlign w:val="center"/>
          </w:tcPr>
          <w:p w:rsidR="00591618" w:rsidRDefault="00591618">
            <w:pPr>
              <w:widowControl w:val="0"/>
              <w:jc w:val="both"/>
              <w:rPr>
                <w:b/>
                <w:color w:val="000000"/>
                <w:szCs w:val="24"/>
              </w:rPr>
            </w:pPr>
          </w:p>
        </w:tc>
        <w:tc>
          <w:tcPr>
            <w:tcW w:w="2462" w:type="dxa"/>
            <w:vAlign w:val="center"/>
          </w:tcPr>
          <w:p w:rsidR="00591618" w:rsidRDefault="00591618">
            <w:pPr>
              <w:widowControl w:val="0"/>
              <w:jc w:val="both"/>
              <w:rPr>
                <w:b/>
                <w:color w:val="000000"/>
                <w:szCs w:val="24"/>
              </w:rPr>
            </w:pPr>
          </w:p>
        </w:tc>
      </w:tr>
      <w:tr w:rsidR="00591618">
        <w:tc>
          <w:tcPr>
            <w:tcW w:w="683" w:type="dxa"/>
            <w:vAlign w:val="center"/>
          </w:tcPr>
          <w:p w:rsidR="00591618" w:rsidRDefault="00904C9C">
            <w:pPr>
              <w:widowControl w:val="0"/>
              <w:jc w:val="both"/>
              <w:rPr>
                <w:szCs w:val="24"/>
              </w:rPr>
            </w:pPr>
            <w:r>
              <w:rPr>
                <w:szCs w:val="24"/>
              </w:rPr>
              <w:t>2.1.</w:t>
            </w:r>
          </w:p>
        </w:tc>
        <w:tc>
          <w:tcPr>
            <w:tcW w:w="2437" w:type="dxa"/>
            <w:vAlign w:val="center"/>
          </w:tcPr>
          <w:p w:rsidR="00591618" w:rsidRDefault="00904C9C">
            <w:pPr>
              <w:widowControl w:val="0"/>
              <w:jc w:val="both"/>
              <w:rPr>
                <w:rFonts w:eastAsia="Calibri"/>
                <w:bCs/>
                <w:szCs w:val="24"/>
              </w:rPr>
            </w:pPr>
            <w:r>
              <w:rPr>
                <w:rFonts w:eastAsia="Calibri"/>
                <w:bCs/>
                <w:szCs w:val="24"/>
              </w:rPr>
              <w:t>AC dalies darbiniai parametrai</w:t>
            </w:r>
          </w:p>
        </w:tc>
        <w:tc>
          <w:tcPr>
            <w:tcW w:w="3838" w:type="dxa"/>
            <w:vAlign w:val="center"/>
          </w:tcPr>
          <w:p w:rsidR="00591618" w:rsidRDefault="00904C9C">
            <w:pPr>
              <w:widowControl w:val="0"/>
              <w:jc w:val="both"/>
              <w:rPr>
                <w:color w:val="000000"/>
                <w:szCs w:val="24"/>
              </w:rPr>
            </w:pPr>
            <w:r>
              <w:rPr>
                <w:rFonts w:eastAsia="Calibri"/>
                <w:bCs/>
                <w:szCs w:val="24"/>
              </w:rPr>
              <w:t>230/400 V, 50 Hz</w:t>
            </w:r>
          </w:p>
        </w:tc>
        <w:tc>
          <w:tcPr>
            <w:tcW w:w="4224" w:type="dxa"/>
            <w:vAlign w:val="center"/>
          </w:tcPr>
          <w:p w:rsidR="00591618" w:rsidRDefault="00591618">
            <w:pPr>
              <w:widowControl w:val="0"/>
              <w:jc w:val="both"/>
              <w:rPr>
                <w:rFonts w:eastAsia="Calibri"/>
                <w:bCs/>
                <w:szCs w:val="24"/>
              </w:rPr>
            </w:pPr>
          </w:p>
        </w:tc>
        <w:tc>
          <w:tcPr>
            <w:tcW w:w="2462" w:type="dxa"/>
            <w:vAlign w:val="center"/>
          </w:tcPr>
          <w:p w:rsidR="00591618" w:rsidRDefault="00591618">
            <w:pPr>
              <w:widowControl w:val="0"/>
              <w:jc w:val="both"/>
              <w:rPr>
                <w:rFonts w:eastAsia="Calibri"/>
                <w:bCs/>
                <w:szCs w:val="24"/>
              </w:rPr>
            </w:pPr>
          </w:p>
        </w:tc>
      </w:tr>
      <w:tr w:rsidR="00591618">
        <w:tc>
          <w:tcPr>
            <w:tcW w:w="683" w:type="dxa"/>
            <w:vAlign w:val="center"/>
          </w:tcPr>
          <w:p w:rsidR="00591618" w:rsidRDefault="00904C9C">
            <w:pPr>
              <w:widowControl w:val="0"/>
              <w:jc w:val="both"/>
              <w:rPr>
                <w:szCs w:val="24"/>
              </w:rPr>
            </w:pPr>
            <w:r>
              <w:rPr>
                <w:szCs w:val="24"/>
              </w:rPr>
              <w:t>2.2.</w:t>
            </w:r>
          </w:p>
        </w:tc>
        <w:tc>
          <w:tcPr>
            <w:tcW w:w="2437" w:type="dxa"/>
            <w:vAlign w:val="center"/>
          </w:tcPr>
          <w:p w:rsidR="00591618" w:rsidRDefault="00904C9C">
            <w:pPr>
              <w:widowControl w:val="0"/>
              <w:jc w:val="both"/>
              <w:rPr>
                <w:rFonts w:eastAsia="Calibri"/>
                <w:bCs/>
                <w:szCs w:val="24"/>
              </w:rPr>
            </w:pPr>
            <w:r>
              <w:rPr>
                <w:rFonts w:eastAsia="Calibri"/>
                <w:bCs/>
                <w:szCs w:val="24"/>
              </w:rPr>
              <w:t>Darbinės aplinkos temperatūros rėžiai ne siauresni nei</w:t>
            </w:r>
          </w:p>
        </w:tc>
        <w:tc>
          <w:tcPr>
            <w:tcW w:w="3838" w:type="dxa"/>
            <w:vAlign w:val="center"/>
          </w:tcPr>
          <w:p w:rsidR="00591618" w:rsidRDefault="00904C9C">
            <w:pPr>
              <w:widowControl w:val="0"/>
              <w:jc w:val="both"/>
              <w:rPr>
                <w:rFonts w:eastAsia="Calibri"/>
                <w:bCs/>
                <w:szCs w:val="24"/>
              </w:rPr>
            </w:pPr>
            <w:r>
              <w:rPr>
                <w:rFonts w:eastAsia="Calibri"/>
                <w:bCs/>
                <w:szCs w:val="24"/>
              </w:rPr>
              <w:t>-25°C – +60°C</w:t>
            </w:r>
          </w:p>
        </w:tc>
        <w:tc>
          <w:tcPr>
            <w:tcW w:w="4224" w:type="dxa"/>
            <w:vAlign w:val="center"/>
          </w:tcPr>
          <w:p w:rsidR="00591618" w:rsidRDefault="00591618">
            <w:pPr>
              <w:widowControl w:val="0"/>
              <w:jc w:val="both"/>
              <w:rPr>
                <w:rFonts w:eastAsia="Calibri"/>
                <w:bCs/>
                <w:szCs w:val="24"/>
              </w:rPr>
            </w:pPr>
          </w:p>
        </w:tc>
        <w:tc>
          <w:tcPr>
            <w:tcW w:w="2462" w:type="dxa"/>
            <w:vAlign w:val="center"/>
          </w:tcPr>
          <w:p w:rsidR="00591618" w:rsidRDefault="00591618">
            <w:pPr>
              <w:widowControl w:val="0"/>
              <w:jc w:val="both"/>
              <w:rPr>
                <w:rFonts w:eastAsia="Calibri"/>
                <w:bCs/>
                <w:szCs w:val="24"/>
              </w:rPr>
            </w:pPr>
          </w:p>
        </w:tc>
      </w:tr>
      <w:tr w:rsidR="00591618">
        <w:tc>
          <w:tcPr>
            <w:tcW w:w="683" w:type="dxa"/>
            <w:vAlign w:val="center"/>
          </w:tcPr>
          <w:p w:rsidR="00591618" w:rsidRDefault="00904C9C">
            <w:pPr>
              <w:widowControl w:val="0"/>
              <w:jc w:val="both"/>
              <w:rPr>
                <w:szCs w:val="24"/>
              </w:rPr>
            </w:pPr>
            <w:r>
              <w:rPr>
                <w:szCs w:val="24"/>
              </w:rPr>
              <w:t>2.3.</w:t>
            </w:r>
          </w:p>
        </w:tc>
        <w:tc>
          <w:tcPr>
            <w:tcW w:w="2437" w:type="dxa"/>
            <w:vAlign w:val="center"/>
          </w:tcPr>
          <w:p w:rsidR="00591618" w:rsidRDefault="00904C9C">
            <w:pPr>
              <w:widowControl w:val="0"/>
              <w:jc w:val="both"/>
              <w:rPr>
                <w:rFonts w:eastAsia="Calibri"/>
                <w:bCs/>
                <w:szCs w:val="24"/>
              </w:rPr>
            </w:pPr>
            <w:r>
              <w:rPr>
                <w:rFonts w:eastAsia="Calibri"/>
                <w:bCs/>
                <w:szCs w:val="24"/>
              </w:rPr>
              <w:t>Nominalus keitiklio efektyvumas</w:t>
            </w:r>
          </w:p>
        </w:tc>
        <w:tc>
          <w:tcPr>
            <w:tcW w:w="3838" w:type="dxa"/>
            <w:vAlign w:val="center"/>
          </w:tcPr>
          <w:p w:rsidR="00591618" w:rsidRDefault="00904C9C">
            <w:pPr>
              <w:widowControl w:val="0"/>
              <w:jc w:val="both"/>
              <w:rPr>
                <w:rFonts w:eastAsia="Calibri"/>
                <w:bCs/>
                <w:szCs w:val="24"/>
              </w:rPr>
            </w:pPr>
            <w:r>
              <w:rPr>
                <w:rFonts w:eastAsia="Calibri"/>
                <w:bCs/>
                <w:szCs w:val="24"/>
              </w:rPr>
              <w:t>≥97,0 %</w:t>
            </w:r>
          </w:p>
        </w:tc>
        <w:tc>
          <w:tcPr>
            <w:tcW w:w="4224" w:type="dxa"/>
            <w:vAlign w:val="center"/>
          </w:tcPr>
          <w:p w:rsidR="00591618" w:rsidRDefault="00591618">
            <w:pPr>
              <w:widowControl w:val="0"/>
              <w:jc w:val="both"/>
              <w:rPr>
                <w:rFonts w:eastAsia="Calibri"/>
                <w:bCs/>
                <w:szCs w:val="24"/>
              </w:rPr>
            </w:pPr>
          </w:p>
        </w:tc>
        <w:tc>
          <w:tcPr>
            <w:tcW w:w="2462" w:type="dxa"/>
            <w:vAlign w:val="center"/>
          </w:tcPr>
          <w:p w:rsidR="00591618" w:rsidRDefault="00591618">
            <w:pPr>
              <w:widowControl w:val="0"/>
              <w:jc w:val="both"/>
              <w:rPr>
                <w:rFonts w:eastAsia="Calibri"/>
                <w:bCs/>
                <w:szCs w:val="24"/>
              </w:rPr>
            </w:pPr>
          </w:p>
        </w:tc>
      </w:tr>
      <w:tr w:rsidR="00591618">
        <w:tc>
          <w:tcPr>
            <w:tcW w:w="683" w:type="dxa"/>
            <w:vAlign w:val="center"/>
          </w:tcPr>
          <w:p w:rsidR="00591618" w:rsidRDefault="00904C9C">
            <w:pPr>
              <w:widowControl w:val="0"/>
              <w:jc w:val="both"/>
              <w:rPr>
                <w:szCs w:val="24"/>
              </w:rPr>
            </w:pPr>
            <w:r>
              <w:rPr>
                <w:szCs w:val="24"/>
              </w:rPr>
              <w:t>2.4.</w:t>
            </w:r>
          </w:p>
        </w:tc>
        <w:tc>
          <w:tcPr>
            <w:tcW w:w="2437" w:type="dxa"/>
            <w:vAlign w:val="center"/>
          </w:tcPr>
          <w:p w:rsidR="00591618" w:rsidRDefault="00904C9C">
            <w:pPr>
              <w:widowControl w:val="0"/>
              <w:jc w:val="both"/>
              <w:rPr>
                <w:rFonts w:eastAsia="Calibri"/>
                <w:bCs/>
                <w:szCs w:val="24"/>
              </w:rPr>
            </w:pPr>
            <w:r>
              <w:rPr>
                <w:rFonts w:eastAsia="Calibri"/>
                <w:bCs/>
                <w:szCs w:val="24"/>
              </w:rPr>
              <w:t>Apsaugos klasė</w:t>
            </w:r>
          </w:p>
        </w:tc>
        <w:tc>
          <w:tcPr>
            <w:tcW w:w="3838" w:type="dxa"/>
            <w:vAlign w:val="center"/>
          </w:tcPr>
          <w:p w:rsidR="00591618" w:rsidRDefault="00904C9C">
            <w:pPr>
              <w:widowControl w:val="0"/>
              <w:jc w:val="both"/>
              <w:rPr>
                <w:rFonts w:eastAsia="Calibri"/>
                <w:bCs/>
                <w:szCs w:val="24"/>
              </w:rPr>
            </w:pPr>
            <w:r>
              <w:rPr>
                <w:rFonts w:eastAsia="Calibri"/>
                <w:bCs/>
                <w:szCs w:val="24"/>
              </w:rPr>
              <w:t>Ne žemesnė kaip IP65</w:t>
            </w:r>
          </w:p>
        </w:tc>
        <w:tc>
          <w:tcPr>
            <w:tcW w:w="4224" w:type="dxa"/>
            <w:vAlign w:val="center"/>
          </w:tcPr>
          <w:p w:rsidR="00591618" w:rsidRDefault="00591618">
            <w:pPr>
              <w:widowControl w:val="0"/>
              <w:jc w:val="both"/>
              <w:rPr>
                <w:rFonts w:eastAsia="Calibri"/>
                <w:bCs/>
                <w:szCs w:val="24"/>
              </w:rPr>
            </w:pPr>
          </w:p>
        </w:tc>
        <w:tc>
          <w:tcPr>
            <w:tcW w:w="2462" w:type="dxa"/>
            <w:vAlign w:val="center"/>
          </w:tcPr>
          <w:p w:rsidR="00591618" w:rsidRDefault="00591618">
            <w:pPr>
              <w:widowControl w:val="0"/>
              <w:jc w:val="both"/>
              <w:rPr>
                <w:rFonts w:eastAsia="Calibri"/>
                <w:bCs/>
                <w:szCs w:val="24"/>
              </w:rPr>
            </w:pPr>
          </w:p>
        </w:tc>
      </w:tr>
      <w:tr w:rsidR="00591618">
        <w:tc>
          <w:tcPr>
            <w:tcW w:w="683" w:type="dxa"/>
            <w:vAlign w:val="center"/>
          </w:tcPr>
          <w:p w:rsidR="00591618" w:rsidRDefault="00904C9C">
            <w:pPr>
              <w:widowControl w:val="0"/>
              <w:jc w:val="both"/>
              <w:rPr>
                <w:szCs w:val="24"/>
              </w:rPr>
            </w:pPr>
            <w:r>
              <w:rPr>
                <w:szCs w:val="24"/>
              </w:rPr>
              <w:t>2.5.</w:t>
            </w:r>
          </w:p>
        </w:tc>
        <w:tc>
          <w:tcPr>
            <w:tcW w:w="2437" w:type="dxa"/>
            <w:vAlign w:val="center"/>
          </w:tcPr>
          <w:p w:rsidR="00591618" w:rsidRDefault="00904C9C">
            <w:pPr>
              <w:widowControl w:val="0"/>
              <w:jc w:val="both"/>
              <w:rPr>
                <w:rFonts w:eastAsia="Calibri"/>
                <w:bCs/>
                <w:szCs w:val="24"/>
              </w:rPr>
            </w:pPr>
            <w:r>
              <w:rPr>
                <w:rFonts w:eastAsia="Calibri"/>
                <w:bCs/>
                <w:szCs w:val="24"/>
              </w:rPr>
              <w:t>Gamintojo garantija</w:t>
            </w:r>
          </w:p>
        </w:tc>
        <w:tc>
          <w:tcPr>
            <w:tcW w:w="3838" w:type="dxa"/>
            <w:vAlign w:val="center"/>
          </w:tcPr>
          <w:p w:rsidR="00591618" w:rsidRDefault="00904C9C">
            <w:pPr>
              <w:widowControl w:val="0"/>
              <w:jc w:val="both"/>
              <w:rPr>
                <w:rFonts w:eastAsia="Calibri"/>
                <w:bCs/>
                <w:szCs w:val="24"/>
              </w:rPr>
            </w:pPr>
            <w:r>
              <w:rPr>
                <w:rFonts w:eastAsia="Calibri"/>
                <w:bCs/>
                <w:szCs w:val="24"/>
              </w:rPr>
              <w:t>≥10 metų</w:t>
            </w:r>
          </w:p>
        </w:tc>
        <w:tc>
          <w:tcPr>
            <w:tcW w:w="4224" w:type="dxa"/>
            <w:vAlign w:val="center"/>
          </w:tcPr>
          <w:p w:rsidR="00591618" w:rsidRDefault="00591618">
            <w:pPr>
              <w:widowControl w:val="0"/>
              <w:jc w:val="both"/>
              <w:rPr>
                <w:rFonts w:eastAsia="Calibri"/>
                <w:bCs/>
                <w:szCs w:val="24"/>
              </w:rPr>
            </w:pPr>
          </w:p>
        </w:tc>
        <w:tc>
          <w:tcPr>
            <w:tcW w:w="2462" w:type="dxa"/>
            <w:vAlign w:val="center"/>
          </w:tcPr>
          <w:p w:rsidR="00591618" w:rsidRDefault="00591618">
            <w:pPr>
              <w:widowControl w:val="0"/>
              <w:jc w:val="both"/>
              <w:rPr>
                <w:rFonts w:eastAsia="Calibri"/>
                <w:bCs/>
                <w:szCs w:val="24"/>
              </w:rPr>
            </w:pPr>
          </w:p>
        </w:tc>
      </w:tr>
      <w:tr w:rsidR="00591618">
        <w:tc>
          <w:tcPr>
            <w:tcW w:w="683" w:type="dxa"/>
            <w:vAlign w:val="center"/>
          </w:tcPr>
          <w:p w:rsidR="00591618" w:rsidRDefault="00904C9C">
            <w:pPr>
              <w:widowControl w:val="0"/>
              <w:jc w:val="both"/>
              <w:rPr>
                <w:szCs w:val="24"/>
              </w:rPr>
            </w:pPr>
            <w:r>
              <w:rPr>
                <w:szCs w:val="24"/>
              </w:rPr>
              <w:t>2.6.</w:t>
            </w:r>
          </w:p>
        </w:tc>
        <w:tc>
          <w:tcPr>
            <w:tcW w:w="2437" w:type="dxa"/>
            <w:vAlign w:val="center"/>
          </w:tcPr>
          <w:p w:rsidR="00591618" w:rsidRDefault="00904C9C">
            <w:pPr>
              <w:widowControl w:val="0"/>
              <w:rPr>
                <w:rFonts w:eastAsia="Calibri"/>
                <w:bCs/>
                <w:szCs w:val="24"/>
              </w:rPr>
            </w:pPr>
            <w:r>
              <w:rPr>
                <w:rFonts w:eastAsia="Calibri"/>
                <w:bCs/>
                <w:szCs w:val="24"/>
              </w:rPr>
              <w:t>Gebėjimas reguliuoti aktyviąją ir reaktyviąją galią bei įtampas</w:t>
            </w:r>
          </w:p>
        </w:tc>
        <w:tc>
          <w:tcPr>
            <w:tcW w:w="3838" w:type="dxa"/>
            <w:vAlign w:val="center"/>
          </w:tcPr>
          <w:p w:rsidR="00591618" w:rsidRDefault="00904C9C">
            <w:pPr>
              <w:widowControl w:val="0"/>
              <w:rPr>
                <w:rFonts w:eastAsia="Calibri"/>
                <w:bCs/>
                <w:szCs w:val="24"/>
              </w:rPr>
            </w:pPr>
            <w:r>
              <w:rPr>
                <w:rFonts w:eastAsia="Calibri"/>
                <w:bCs/>
                <w:szCs w:val="24"/>
              </w:rPr>
              <w:t>Privaloma ir esant poreikiui nuotoliniu būdu pagal  Q (U) algoritmą</w:t>
            </w:r>
            <w:r>
              <w:rPr>
                <w:rStyle w:val="Inaosprieraias"/>
                <w:rFonts w:eastAsia="Calibri"/>
                <w:bCs/>
                <w:szCs w:val="24"/>
              </w:rPr>
              <w:footnoteReference w:id="2"/>
            </w:r>
          </w:p>
        </w:tc>
        <w:tc>
          <w:tcPr>
            <w:tcW w:w="4224" w:type="dxa"/>
            <w:vAlign w:val="center"/>
          </w:tcPr>
          <w:p w:rsidR="00591618" w:rsidRDefault="00591618">
            <w:pPr>
              <w:widowControl w:val="0"/>
              <w:jc w:val="both"/>
              <w:rPr>
                <w:rFonts w:eastAsia="Calibri"/>
                <w:bCs/>
                <w:szCs w:val="24"/>
              </w:rPr>
            </w:pPr>
          </w:p>
        </w:tc>
        <w:tc>
          <w:tcPr>
            <w:tcW w:w="2462" w:type="dxa"/>
            <w:vAlign w:val="center"/>
          </w:tcPr>
          <w:p w:rsidR="00591618" w:rsidRDefault="00591618">
            <w:pPr>
              <w:widowControl w:val="0"/>
              <w:jc w:val="both"/>
              <w:rPr>
                <w:rFonts w:eastAsia="Calibri"/>
                <w:bCs/>
                <w:szCs w:val="24"/>
              </w:rPr>
            </w:pPr>
          </w:p>
        </w:tc>
      </w:tr>
      <w:tr w:rsidR="00591618">
        <w:tc>
          <w:tcPr>
            <w:tcW w:w="683" w:type="dxa"/>
            <w:vAlign w:val="center"/>
          </w:tcPr>
          <w:p w:rsidR="00591618" w:rsidRDefault="00904C9C">
            <w:pPr>
              <w:widowControl w:val="0"/>
              <w:jc w:val="both"/>
              <w:rPr>
                <w:szCs w:val="24"/>
              </w:rPr>
            </w:pPr>
            <w:r>
              <w:rPr>
                <w:szCs w:val="24"/>
              </w:rPr>
              <w:t>2.7.</w:t>
            </w:r>
          </w:p>
        </w:tc>
        <w:tc>
          <w:tcPr>
            <w:tcW w:w="2437" w:type="dxa"/>
            <w:vAlign w:val="center"/>
          </w:tcPr>
          <w:p w:rsidR="00591618" w:rsidRDefault="00904C9C">
            <w:pPr>
              <w:widowControl w:val="0"/>
              <w:rPr>
                <w:rFonts w:eastAsia="Calibri"/>
                <w:bCs/>
                <w:szCs w:val="24"/>
              </w:rPr>
            </w:pPr>
            <w:r>
              <w:rPr>
                <w:rFonts w:eastAsia="Calibri"/>
                <w:bCs/>
                <w:szCs w:val="24"/>
              </w:rPr>
              <w:t xml:space="preserve">Galios optimizavimas (MPPT – angl. </w:t>
            </w:r>
            <w:proofErr w:type="spellStart"/>
            <w:r>
              <w:rPr>
                <w:rFonts w:eastAsia="Calibri"/>
                <w:bCs/>
                <w:szCs w:val="24"/>
              </w:rPr>
              <w:t>maximum</w:t>
            </w:r>
            <w:proofErr w:type="spellEnd"/>
            <w:r>
              <w:rPr>
                <w:rFonts w:eastAsia="Calibri"/>
                <w:bCs/>
                <w:szCs w:val="24"/>
              </w:rPr>
              <w:t xml:space="preserve"> </w:t>
            </w:r>
            <w:proofErr w:type="spellStart"/>
            <w:r>
              <w:rPr>
                <w:rFonts w:eastAsia="Calibri"/>
                <w:bCs/>
                <w:szCs w:val="24"/>
              </w:rPr>
              <w:t>power</w:t>
            </w:r>
            <w:proofErr w:type="spellEnd"/>
            <w:r>
              <w:rPr>
                <w:rFonts w:eastAsia="Calibri"/>
                <w:bCs/>
                <w:szCs w:val="24"/>
              </w:rPr>
              <w:t xml:space="preserve"> </w:t>
            </w:r>
            <w:proofErr w:type="spellStart"/>
            <w:r>
              <w:rPr>
                <w:rFonts w:eastAsia="Calibri"/>
                <w:bCs/>
                <w:szCs w:val="24"/>
              </w:rPr>
              <w:t>point</w:t>
            </w:r>
            <w:proofErr w:type="spellEnd"/>
            <w:r>
              <w:rPr>
                <w:rFonts w:eastAsia="Calibri"/>
                <w:bCs/>
                <w:szCs w:val="24"/>
              </w:rPr>
              <w:t xml:space="preserve"> </w:t>
            </w:r>
            <w:proofErr w:type="spellStart"/>
            <w:r>
              <w:rPr>
                <w:rFonts w:eastAsia="Calibri"/>
                <w:bCs/>
                <w:szCs w:val="24"/>
              </w:rPr>
              <w:t>tracking</w:t>
            </w:r>
            <w:proofErr w:type="spellEnd"/>
            <w:r>
              <w:rPr>
                <w:rFonts w:eastAsia="Calibri"/>
                <w:bCs/>
                <w:szCs w:val="24"/>
              </w:rPr>
              <w:t>) arba lygiavertis</w:t>
            </w:r>
          </w:p>
        </w:tc>
        <w:tc>
          <w:tcPr>
            <w:tcW w:w="3838" w:type="dxa"/>
            <w:vAlign w:val="center"/>
          </w:tcPr>
          <w:p w:rsidR="00591618" w:rsidRDefault="00904C9C">
            <w:pPr>
              <w:widowControl w:val="0"/>
              <w:jc w:val="both"/>
              <w:rPr>
                <w:rFonts w:eastAsia="Calibri"/>
                <w:bCs/>
                <w:szCs w:val="24"/>
              </w:rPr>
            </w:pPr>
            <w:r>
              <w:rPr>
                <w:rFonts w:eastAsia="Calibri"/>
                <w:bCs/>
                <w:szCs w:val="24"/>
              </w:rPr>
              <w:t>Privalomas</w:t>
            </w:r>
          </w:p>
        </w:tc>
        <w:tc>
          <w:tcPr>
            <w:tcW w:w="4224" w:type="dxa"/>
            <w:vAlign w:val="center"/>
          </w:tcPr>
          <w:p w:rsidR="00591618" w:rsidRDefault="00591618">
            <w:pPr>
              <w:widowControl w:val="0"/>
              <w:jc w:val="both"/>
              <w:rPr>
                <w:rFonts w:eastAsia="Calibri"/>
                <w:bCs/>
                <w:szCs w:val="24"/>
              </w:rPr>
            </w:pPr>
          </w:p>
        </w:tc>
        <w:tc>
          <w:tcPr>
            <w:tcW w:w="2462" w:type="dxa"/>
            <w:vAlign w:val="center"/>
          </w:tcPr>
          <w:p w:rsidR="00591618" w:rsidRDefault="00591618">
            <w:pPr>
              <w:widowControl w:val="0"/>
              <w:jc w:val="both"/>
              <w:rPr>
                <w:rFonts w:eastAsia="Calibri"/>
                <w:bCs/>
                <w:szCs w:val="24"/>
              </w:rPr>
            </w:pPr>
          </w:p>
        </w:tc>
      </w:tr>
      <w:tr w:rsidR="00591618">
        <w:tc>
          <w:tcPr>
            <w:tcW w:w="683" w:type="dxa"/>
            <w:vAlign w:val="center"/>
          </w:tcPr>
          <w:p w:rsidR="00591618" w:rsidRDefault="00904C9C">
            <w:pPr>
              <w:widowControl w:val="0"/>
              <w:jc w:val="both"/>
              <w:rPr>
                <w:szCs w:val="24"/>
              </w:rPr>
            </w:pPr>
            <w:r>
              <w:rPr>
                <w:szCs w:val="24"/>
              </w:rPr>
              <w:t>2.8.</w:t>
            </w:r>
          </w:p>
        </w:tc>
        <w:tc>
          <w:tcPr>
            <w:tcW w:w="2437" w:type="dxa"/>
            <w:vAlign w:val="center"/>
          </w:tcPr>
          <w:p w:rsidR="00591618" w:rsidRDefault="00904C9C">
            <w:pPr>
              <w:widowControl w:val="0"/>
              <w:rPr>
                <w:rFonts w:eastAsia="Calibri"/>
                <w:bCs/>
                <w:szCs w:val="24"/>
              </w:rPr>
            </w:pPr>
            <w:r>
              <w:rPr>
                <w:rFonts w:eastAsia="Calibri"/>
                <w:bCs/>
                <w:szCs w:val="24"/>
              </w:rPr>
              <w:t>Standartai ir direktyvos</w:t>
            </w:r>
          </w:p>
        </w:tc>
        <w:tc>
          <w:tcPr>
            <w:tcW w:w="3838" w:type="dxa"/>
            <w:vAlign w:val="center"/>
          </w:tcPr>
          <w:p w:rsidR="00591618" w:rsidRDefault="00904C9C">
            <w:pPr>
              <w:widowControl w:val="0"/>
              <w:jc w:val="both"/>
              <w:rPr>
                <w:rFonts w:eastAsia="Calibri"/>
                <w:bCs/>
                <w:szCs w:val="24"/>
              </w:rPr>
            </w:pPr>
            <w:r>
              <w:rPr>
                <w:rFonts w:eastAsia="Calibri"/>
                <w:bCs/>
                <w:szCs w:val="24"/>
              </w:rPr>
              <w:t>EN 50549-1 (arba lygiavertis)</w:t>
            </w:r>
          </w:p>
          <w:p w:rsidR="00591618" w:rsidRDefault="00904C9C">
            <w:pPr>
              <w:widowControl w:val="0"/>
              <w:jc w:val="both"/>
              <w:rPr>
                <w:rFonts w:eastAsia="Calibri"/>
                <w:bCs/>
                <w:szCs w:val="24"/>
              </w:rPr>
            </w:pPr>
            <w:r>
              <w:rPr>
                <w:rFonts w:eastAsia="Calibri"/>
                <w:bCs/>
                <w:szCs w:val="24"/>
              </w:rPr>
              <w:t>EN 50549-2 (arba lygiavertis)</w:t>
            </w:r>
          </w:p>
          <w:p w:rsidR="00591618" w:rsidRDefault="00904C9C">
            <w:pPr>
              <w:widowControl w:val="0"/>
              <w:jc w:val="both"/>
              <w:rPr>
                <w:rFonts w:eastAsia="Calibri"/>
                <w:bCs/>
                <w:szCs w:val="24"/>
              </w:rPr>
            </w:pPr>
            <w:r>
              <w:rPr>
                <w:rFonts w:eastAsia="Calibri"/>
                <w:bCs/>
                <w:szCs w:val="24"/>
              </w:rPr>
              <w:t>IEC 61727:2004 (arba lygiavertis)</w:t>
            </w:r>
          </w:p>
          <w:p w:rsidR="00591618" w:rsidRDefault="00904C9C">
            <w:pPr>
              <w:widowControl w:val="0"/>
              <w:jc w:val="both"/>
              <w:rPr>
                <w:rFonts w:eastAsia="Calibri"/>
                <w:bCs/>
                <w:szCs w:val="24"/>
              </w:rPr>
            </w:pPr>
            <w:r>
              <w:rPr>
                <w:rFonts w:eastAsia="Calibri"/>
                <w:bCs/>
                <w:szCs w:val="24"/>
              </w:rPr>
              <w:t>IEC 62116:2008 (arba lygiavertis)</w:t>
            </w:r>
          </w:p>
          <w:p w:rsidR="00591618" w:rsidRDefault="00904C9C">
            <w:pPr>
              <w:widowControl w:val="0"/>
              <w:jc w:val="both"/>
              <w:rPr>
                <w:rFonts w:eastAsia="Calibri"/>
                <w:bCs/>
                <w:szCs w:val="24"/>
              </w:rPr>
            </w:pPr>
            <w:r>
              <w:rPr>
                <w:rFonts w:eastAsia="Calibri"/>
                <w:bCs/>
                <w:szCs w:val="24"/>
              </w:rPr>
              <w:t>IEC 62109-1:2010 (arba lygiavertis)</w:t>
            </w:r>
          </w:p>
          <w:p w:rsidR="00591618" w:rsidRDefault="00904C9C">
            <w:pPr>
              <w:widowControl w:val="0"/>
              <w:jc w:val="both"/>
              <w:rPr>
                <w:rFonts w:eastAsia="Calibri"/>
                <w:bCs/>
                <w:szCs w:val="24"/>
              </w:rPr>
            </w:pPr>
            <w:r>
              <w:rPr>
                <w:rFonts w:eastAsia="Calibri"/>
                <w:bCs/>
                <w:szCs w:val="24"/>
              </w:rPr>
              <w:t>IEC 62109-2:2011 (arba lygiavertis)</w:t>
            </w:r>
          </w:p>
        </w:tc>
        <w:tc>
          <w:tcPr>
            <w:tcW w:w="4224" w:type="dxa"/>
            <w:vAlign w:val="center"/>
          </w:tcPr>
          <w:p w:rsidR="00591618" w:rsidRDefault="00591618">
            <w:pPr>
              <w:widowControl w:val="0"/>
              <w:jc w:val="both"/>
              <w:rPr>
                <w:rFonts w:eastAsia="Calibri"/>
                <w:bCs/>
                <w:szCs w:val="24"/>
              </w:rPr>
            </w:pPr>
          </w:p>
        </w:tc>
        <w:tc>
          <w:tcPr>
            <w:tcW w:w="2462" w:type="dxa"/>
            <w:vAlign w:val="center"/>
          </w:tcPr>
          <w:p w:rsidR="00591618" w:rsidRDefault="00591618">
            <w:pPr>
              <w:widowControl w:val="0"/>
              <w:jc w:val="both"/>
              <w:rPr>
                <w:rFonts w:eastAsia="Calibri"/>
                <w:bCs/>
                <w:szCs w:val="24"/>
              </w:rPr>
            </w:pPr>
          </w:p>
        </w:tc>
      </w:tr>
      <w:tr w:rsidR="00591618">
        <w:tc>
          <w:tcPr>
            <w:tcW w:w="683" w:type="dxa"/>
            <w:vAlign w:val="center"/>
          </w:tcPr>
          <w:p w:rsidR="00591618" w:rsidRDefault="00904C9C">
            <w:pPr>
              <w:widowControl w:val="0"/>
              <w:jc w:val="both"/>
              <w:rPr>
                <w:szCs w:val="24"/>
              </w:rPr>
            </w:pPr>
            <w:r>
              <w:rPr>
                <w:szCs w:val="24"/>
              </w:rPr>
              <w:t>2.9.</w:t>
            </w:r>
          </w:p>
        </w:tc>
        <w:tc>
          <w:tcPr>
            <w:tcW w:w="2437" w:type="dxa"/>
            <w:vAlign w:val="center"/>
          </w:tcPr>
          <w:p w:rsidR="00591618" w:rsidRDefault="00904C9C">
            <w:pPr>
              <w:widowControl w:val="0"/>
              <w:rPr>
                <w:rFonts w:eastAsia="Calibri"/>
                <w:bCs/>
                <w:szCs w:val="24"/>
              </w:rPr>
            </w:pPr>
            <w:r>
              <w:rPr>
                <w:rFonts w:eastAsia="Calibri"/>
                <w:bCs/>
                <w:szCs w:val="24"/>
              </w:rPr>
              <w:t>Sertifikatas arba lygiavertis dokumentas</w:t>
            </w:r>
          </w:p>
        </w:tc>
        <w:tc>
          <w:tcPr>
            <w:tcW w:w="3838" w:type="dxa"/>
            <w:vAlign w:val="center"/>
          </w:tcPr>
          <w:p w:rsidR="00591618" w:rsidRDefault="00904C9C">
            <w:pPr>
              <w:widowControl w:val="0"/>
              <w:jc w:val="both"/>
              <w:rPr>
                <w:color w:val="000000"/>
                <w:szCs w:val="24"/>
              </w:rPr>
            </w:pPr>
            <w:r>
              <w:rPr>
                <w:color w:val="000000"/>
                <w:szCs w:val="24"/>
              </w:rPr>
              <w:t>CE ženklinimas</w:t>
            </w:r>
          </w:p>
        </w:tc>
        <w:tc>
          <w:tcPr>
            <w:tcW w:w="4224" w:type="dxa"/>
            <w:vAlign w:val="center"/>
          </w:tcPr>
          <w:p w:rsidR="00591618" w:rsidRDefault="00591618">
            <w:pPr>
              <w:widowControl w:val="0"/>
              <w:jc w:val="both"/>
              <w:rPr>
                <w:color w:val="000000"/>
                <w:szCs w:val="24"/>
              </w:rPr>
            </w:pPr>
          </w:p>
        </w:tc>
        <w:tc>
          <w:tcPr>
            <w:tcW w:w="2462" w:type="dxa"/>
            <w:vAlign w:val="center"/>
          </w:tcPr>
          <w:p w:rsidR="00591618" w:rsidRDefault="00591618">
            <w:pPr>
              <w:widowControl w:val="0"/>
              <w:jc w:val="both"/>
              <w:rPr>
                <w:color w:val="000000"/>
                <w:szCs w:val="24"/>
              </w:rPr>
            </w:pPr>
          </w:p>
        </w:tc>
      </w:tr>
      <w:tr w:rsidR="00591618">
        <w:tc>
          <w:tcPr>
            <w:tcW w:w="683" w:type="dxa"/>
            <w:vAlign w:val="center"/>
          </w:tcPr>
          <w:p w:rsidR="00591618" w:rsidRDefault="00904C9C">
            <w:pPr>
              <w:widowControl w:val="0"/>
              <w:jc w:val="both"/>
              <w:rPr>
                <w:szCs w:val="24"/>
              </w:rPr>
            </w:pPr>
            <w:r>
              <w:rPr>
                <w:szCs w:val="24"/>
              </w:rPr>
              <w:t>2.10.</w:t>
            </w:r>
          </w:p>
        </w:tc>
        <w:tc>
          <w:tcPr>
            <w:tcW w:w="2437" w:type="dxa"/>
            <w:vAlign w:val="center"/>
          </w:tcPr>
          <w:p w:rsidR="00591618" w:rsidRDefault="00904C9C">
            <w:pPr>
              <w:widowControl w:val="0"/>
              <w:shd w:val="clear" w:color="auto" w:fill="FFFFFF"/>
              <w:textAlignment w:val="baseline"/>
              <w:rPr>
                <w:rFonts w:eastAsia="Andale Sans UI"/>
                <w:kern w:val="2"/>
                <w:szCs w:val="24"/>
                <w:lang w:bidi="en-US"/>
              </w:rPr>
            </w:pPr>
            <w:r>
              <w:rPr>
                <w:rFonts w:eastAsia="Andale Sans UI"/>
                <w:kern w:val="2"/>
                <w:szCs w:val="24"/>
                <w:lang w:bidi="en-US"/>
              </w:rPr>
              <w:t xml:space="preserve">Galimos duomenų perdavimo sąsajos pagrindinės, bet </w:t>
            </w:r>
            <w:r>
              <w:rPr>
                <w:rFonts w:eastAsia="Andale Sans UI"/>
                <w:kern w:val="2"/>
                <w:szCs w:val="24"/>
                <w:lang w:bidi="en-US"/>
              </w:rPr>
              <w:lastRenderedPageBreak/>
              <w:t>neapsiribojant</w:t>
            </w:r>
          </w:p>
        </w:tc>
        <w:tc>
          <w:tcPr>
            <w:tcW w:w="3838" w:type="dxa"/>
            <w:vAlign w:val="center"/>
          </w:tcPr>
          <w:p w:rsidR="00591618" w:rsidRDefault="00904C9C">
            <w:pPr>
              <w:widowControl w:val="0"/>
              <w:shd w:val="clear" w:color="auto" w:fill="FFFFFF"/>
              <w:snapToGrid w:val="0"/>
              <w:jc w:val="both"/>
              <w:textAlignment w:val="baseline"/>
              <w:rPr>
                <w:rFonts w:eastAsia="Andale Sans UI"/>
                <w:color w:val="000000"/>
                <w:kern w:val="2"/>
                <w:szCs w:val="24"/>
                <w:lang w:bidi="en-US"/>
              </w:rPr>
            </w:pPr>
            <w:r>
              <w:rPr>
                <w:rFonts w:eastAsia="Andale Sans UI"/>
                <w:color w:val="000000"/>
                <w:kern w:val="2"/>
                <w:szCs w:val="24"/>
                <w:lang w:bidi="en-US"/>
              </w:rPr>
              <w:lastRenderedPageBreak/>
              <w:t>LAN, RS485 ar kitos, kurios tiktų komunikacijai su modemu ir monitoringo sistema.</w:t>
            </w:r>
          </w:p>
        </w:tc>
        <w:tc>
          <w:tcPr>
            <w:tcW w:w="4224" w:type="dxa"/>
            <w:vAlign w:val="center"/>
          </w:tcPr>
          <w:p w:rsidR="00591618" w:rsidRDefault="00591618">
            <w:pPr>
              <w:widowControl w:val="0"/>
              <w:shd w:val="clear" w:color="auto" w:fill="FFFFFF"/>
              <w:snapToGrid w:val="0"/>
              <w:jc w:val="both"/>
              <w:textAlignment w:val="baseline"/>
              <w:rPr>
                <w:rFonts w:eastAsia="Andale Sans UI"/>
                <w:color w:val="000000"/>
                <w:kern w:val="2"/>
                <w:szCs w:val="24"/>
                <w:lang w:bidi="en-US"/>
              </w:rPr>
            </w:pPr>
          </w:p>
        </w:tc>
        <w:tc>
          <w:tcPr>
            <w:tcW w:w="2462" w:type="dxa"/>
            <w:vAlign w:val="center"/>
          </w:tcPr>
          <w:p w:rsidR="00591618" w:rsidRDefault="00591618">
            <w:pPr>
              <w:widowControl w:val="0"/>
              <w:shd w:val="clear" w:color="auto" w:fill="FFFFFF"/>
              <w:snapToGrid w:val="0"/>
              <w:jc w:val="both"/>
              <w:textAlignment w:val="baseline"/>
              <w:rPr>
                <w:rFonts w:eastAsia="Andale Sans UI"/>
                <w:color w:val="000000"/>
                <w:kern w:val="2"/>
                <w:szCs w:val="24"/>
                <w:lang w:bidi="en-US"/>
              </w:rPr>
            </w:pPr>
          </w:p>
        </w:tc>
      </w:tr>
      <w:tr w:rsidR="00591618">
        <w:tc>
          <w:tcPr>
            <w:tcW w:w="683" w:type="dxa"/>
            <w:vAlign w:val="center"/>
          </w:tcPr>
          <w:p w:rsidR="00591618" w:rsidRDefault="00904C9C">
            <w:pPr>
              <w:widowControl w:val="0"/>
              <w:jc w:val="both"/>
              <w:rPr>
                <w:szCs w:val="24"/>
              </w:rPr>
            </w:pPr>
            <w:r>
              <w:rPr>
                <w:szCs w:val="24"/>
              </w:rPr>
              <w:t>2.11.</w:t>
            </w:r>
          </w:p>
        </w:tc>
        <w:tc>
          <w:tcPr>
            <w:tcW w:w="2437" w:type="dxa"/>
            <w:vAlign w:val="center"/>
          </w:tcPr>
          <w:p w:rsidR="00591618" w:rsidRDefault="00904C9C">
            <w:pPr>
              <w:widowControl w:val="0"/>
              <w:shd w:val="clear" w:color="auto" w:fill="FFFFFF"/>
              <w:textAlignment w:val="baseline"/>
              <w:rPr>
                <w:rFonts w:eastAsia="Andale Sans UI"/>
                <w:kern w:val="2"/>
                <w:szCs w:val="24"/>
                <w:lang w:bidi="en-US"/>
              </w:rPr>
            </w:pPr>
            <w:r>
              <w:rPr>
                <w:rFonts w:eastAsia="Andale Sans UI"/>
                <w:kern w:val="2"/>
                <w:szCs w:val="24"/>
                <w:lang w:bidi="en-US"/>
              </w:rPr>
              <w:t xml:space="preserve">Keitiklio grafinė vartotojo sąsaja (GUI – angl. </w:t>
            </w:r>
            <w:proofErr w:type="spellStart"/>
            <w:r>
              <w:rPr>
                <w:rFonts w:eastAsia="Andale Sans UI"/>
                <w:kern w:val="2"/>
                <w:szCs w:val="24"/>
                <w:lang w:bidi="en-US"/>
              </w:rPr>
              <w:t>graphic</w:t>
            </w:r>
            <w:proofErr w:type="spellEnd"/>
            <w:r>
              <w:rPr>
                <w:rFonts w:eastAsia="Andale Sans UI"/>
                <w:kern w:val="2"/>
                <w:szCs w:val="24"/>
                <w:lang w:bidi="en-US"/>
              </w:rPr>
              <w:t xml:space="preserve"> </w:t>
            </w:r>
            <w:proofErr w:type="spellStart"/>
            <w:r>
              <w:rPr>
                <w:rFonts w:eastAsia="Andale Sans UI"/>
                <w:kern w:val="2"/>
                <w:szCs w:val="24"/>
                <w:lang w:bidi="en-US"/>
              </w:rPr>
              <w:t>user</w:t>
            </w:r>
            <w:proofErr w:type="spellEnd"/>
            <w:r>
              <w:rPr>
                <w:rFonts w:eastAsia="Andale Sans UI"/>
                <w:kern w:val="2"/>
                <w:szCs w:val="24"/>
                <w:lang w:bidi="en-US"/>
              </w:rPr>
              <w:t xml:space="preserve"> </w:t>
            </w:r>
            <w:proofErr w:type="spellStart"/>
            <w:r>
              <w:rPr>
                <w:rFonts w:eastAsia="Andale Sans UI"/>
                <w:kern w:val="2"/>
                <w:szCs w:val="24"/>
                <w:lang w:bidi="en-US"/>
              </w:rPr>
              <w:t>interface</w:t>
            </w:r>
            <w:proofErr w:type="spellEnd"/>
            <w:r>
              <w:rPr>
                <w:rFonts w:eastAsia="Andale Sans UI"/>
                <w:kern w:val="2"/>
                <w:szCs w:val="24"/>
                <w:lang w:bidi="en-US"/>
              </w:rPr>
              <w:t>)</w:t>
            </w:r>
          </w:p>
        </w:tc>
        <w:tc>
          <w:tcPr>
            <w:tcW w:w="3838" w:type="dxa"/>
            <w:vAlign w:val="center"/>
          </w:tcPr>
          <w:p w:rsidR="00591618" w:rsidRDefault="00904C9C">
            <w:pPr>
              <w:widowControl w:val="0"/>
              <w:shd w:val="clear" w:color="auto" w:fill="FFFFFF"/>
              <w:snapToGrid w:val="0"/>
              <w:jc w:val="both"/>
              <w:textAlignment w:val="baseline"/>
              <w:rPr>
                <w:rFonts w:eastAsia="Andale Sans UI"/>
                <w:kern w:val="2"/>
                <w:szCs w:val="24"/>
                <w:lang w:bidi="en-US"/>
              </w:rPr>
            </w:pPr>
            <w:r>
              <w:rPr>
                <w:rFonts w:eastAsia="Andale Sans UI"/>
                <w:kern w:val="2"/>
                <w:szCs w:val="24"/>
                <w:lang w:bidi="en-US"/>
              </w:rPr>
              <w:t>Keitiklis turi turėti LCD ar lygiavertį ekraną, kuriame vartotojas gali matyti (be kompiuterio pagalbos) šiuos parametrus: pagaminta ir persiųsta į elektros tinklą energija per parą, per mėnesį, praėjusius kalendorinius metus (mėnesių intervalu), momentinė elektros gamyba, atsijungimo nuo elektros tinklo laiką, trukmę ir priežastį). Tiekėjas pateikdamas pasiūlymą turi pateikti ir keitiklio techninę specifikaciją.</w:t>
            </w:r>
          </w:p>
        </w:tc>
        <w:tc>
          <w:tcPr>
            <w:tcW w:w="4224" w:type="dxa"/>
            <w:vAlign w:val="center"/>
          </w:tcPr>
          <w:p w:rsidR="00591618" w:rsidRDefault="00591618">
            <w:pPr>
              <w:widowControl w:val="0"/>
              <w:shd w:val="clear" w:color="auto" w:fill="FFFFFF"/>
              <w:snapToGrid w:val="0"/>
              <w:jc w:val="both"/>
              <w:textAlignment w:val="baseline"/>
              <w:rPr>
                <w:rFonts w:eastAsia="Andale Sans UI"/>
                <w:kern w:val="2"/>
                <w:szCs w:val="24"/>
                <w:lang w:bidi="en-US"/>
              </w:rPr>
            </w:pPr>
          </w:p>
        </w:tc>
        <w:tc>
          <w:tcPr>
            <w:tcW w:w="2462" w:type="dxa"/>
            <w:vAlign w:val="center"/>
          </w:tcPr>
          <w:p w:rsidR="00591618" w:rsidRDefault="00591618">
            <w:pPr>
              <w:widowControl w:val="0"/>
              <w:shd w:val="clear" w:color="auto" w:fill="FFFFFF"/>
              <w:snapToGrid w:val="0"/>
              <w:jc w:val="both"/>
              <w:textAlignment w:val="baseline"/>
              <w:rPr>
                <w:rFonts w:eastAsia="Andale Sans UI"/>
                <w:kern w:val="2"/>
                <w:szCs w:val="24"/>
                <w:lang w:bidi="en-US"/>
              </w:rPr>
            </w:pPr>
          </w:p>
        </w:tc>
      </w:tr>
      <w:tr w:rsidR="00591618">
        <w:tc>
          <w:tcPr>
            <w:tcW w:w="683" w:type="dxa"/>
            <w:vAlign w:val="center"/>
          </w:tcPr>
          <w:p w:rsidR="00591618" w:rsidRDefault="00904C9C">
            <w:pPr>
              <w:widowControl w:val="0"/>
              <w:jc w:val="both"/>
              <w:rPr>
                <w:b/>
                <w:szCs w:val="24"/>
              </w:rPr>
            </w:pPr>
            <w:r>
              <w:rPr>
                <w:b/>
                <w:szCs w:val="24"/>
              </w:rPr>
              <w:t>3.</w:t>
            </w:r>
          </w:p>
        </w:tc>
        <w:tc>
          <w:tcPr>
            <w:tcW w:w="6275" w:type="dxa"/>
            <w:gridSpan w:val="2"/>
            <w:vAlign w:val="center"/>
          </w:tcPr>
          <w:p w:rsidR="00591618" w:rsidRDefault="00904C9C">
            <w:pPr>
              <w:widowControl w:val="0"/>
              <w:shd w:val="clear" w:color="auto" w:fill="FFFFFF"/>
              <w:snapToGrid w:val="0"/>
              <w:jc w:val="both"/>
              <w:textAlignment w:val="baseline"/>
              <w:rPr>
                <w:rFonts w:eastAsia="Andale Sans UI"/>
                <w:kern w:val="2"/>
                <w:szCs w:val="24"/>
                <w:lang w:bidi="en-US"/>
              </w:rPr>
            </w:pPr>
            <w:r>
              <w:rPr>
                <w:rFonts w:eastAsia="Andale Sans UI"/>
                <w:b/>
                <w:kern w:val="2"/>
                <w:szCs w:val="24"/>
                <w:lang w:bidi="en-US"/>
              </w:rPr>
              <w:t>MONTAVIMO KONSTRUKCIJOS</w:t>
            </w:r>
          </w:p>
        </w:tc>
        <w:tc>
          <w:tcPr>
            <w:tcW w:w="4224" w:type="dxa"/>
            <w:vAlign w:val="center"/>
          </w:tcPr>
          <w:p w:rsidR="00591618" w:rsidRDefault="00591618">
            <w:pPr>
              <w:widowControl w:val="0"/>
              <w:shd w:val="clear" w:color="auto" w:fill="FFFFFF"/>
              <w:snapToGrid w:val="0"/>
              <w:jc w:val="both"/>
              <w:textAlignment w:val="baseline"/>
              <w:rPr>
                <w:rFonts w:eastAsia="Andale Sans UI"/>
                <w:b/>
                <w:kern w:val="2"/>
                <w:szCs w:val="24"/>
                <w:lang w:bidi="en-US"/>
              </w:rPr>
            </w:pPr>
          </w:p>
        </w:tc>
        <w:tc>
          <w:tcPr>
            <w:tcW w:w="2462" w:type="dxa"/>
            <w:vAlign w:val="center"/>
          </w:tcPr>
          <w:p w:rsidR="00591618" w:rsidRDefault="00591618">
            <w:pPr>
              <w:widowControl w:val="0"/>
              <w:shd w:val="clear" w:color="auto" w:fill="FFFFFF"/>
              <w:snapToGrid w:val="0"/>
              <w:jc w:val="both"/>
              <w:textAlignment w:val="baseline"/>
              <w:rPr>
                <w:rFonts w:eastAsia="Andale Sans UI"/>
                <w:b/>
                <w:kern w:val="2"/>
                <w:szCs w:val="24"/>
                <w:lang w:bidi="en-US"/>
              </w:rPr>
            </w:pPr>
          </w:p>
        </w:tc>
      </w:tr>
      <w:tr w:rsidR="00591618">
        <w:tc>
          <w:tcPr>
            <w:tcW w:w="683" w:type="dxa"/>
            <w:vAlign w:val="center"/>
          </w:tcPr>
          <w:p w:rsidR="00591618" w:rsidRDefault="00904C9C">
            <w:pPr>
              <w:widowControl w:val="0"/>
              <w:jc w:val="both"/>
              <w:rPr>
                <w:szCs w:val="24"/>
              </w:rPr>
            </w:pPr>
            <w:r>
              <w:rPr>
                <w:szCs w:val="24"/>
              </w:rPr>
              <w:t>3.1.</w:t>
            </w:r>
          </w:p>
        </w:tc>
        <w:tc>
          <w:tcPr>
            <w:tcW w:w="2437" w:type="dxa"/>
            <w:vAlign w:val="center"/>
          </w:tcPr>
          <w:p w:rsidR="00591618" w:rsidRDefault="00904C9C">
            <w:pPr>
              <w:widowControl w:val="0"/>
              <w:shd w:val="clear" w:color="auto" w:fill="FFFFFF"/>
              <w:jc w:val="both"/>
              <w:textAlignment w:val="baseline"/>
              <w:rPr>
                <w:rFonts w:eastAsia="Andale Sans UI"/>
                <w:kern w:val="2"/>
                <w:szCs w:val="24"/>
                <w:lang w:bidi="en-US"/>
              </w:rPr>
            </w:pPr>
            <w:r>
              <w:rPr>
                <w:rFonts w:eastAsia="Andale Sans UI"/>
                <w:kern w:val="2"/>
                <w:szCs w:val="24"/>
                <w:lang w:bidi="en-US"/>
              </w:rPr>
              <w:t>Gamintojo garantija</w:t>
            </w:r>
          </w:p>
        </w:tc>
        <w:tc>
          <w:tcPr>
            <w:tcW w:w="3838" w:type="dxa"/>
            <w:vAlign w:val="center"/>
          </w:tcPr>
          <w:p w:rsidR="00591618" w:rsidRDefault="00904C9C">
            <w:pPr>
              <w:widowControl w:val="0"/>
              <w:shd w:val="clear" w:color="auto" w:fill="FFFFFF"/>
              <w:snapToGrid w:val="0"/>
              <w:jc w:val="both"/>
              <w:textAlignment w:val="baseline"/>
              <w:rPr>
                <w:rFonts w:eastAsia="Calibri"/>
                <w:bCs/>
                <w:szCs w:val="24"/>
              </w:rPr>
            </w:pPr>
            <w:r>
              <w:rPr>
                <w:rFonts w:eastAsia="Calibri"/>
                <w:bCs/>
                <w:szCs w:val="24"/>
              </w:rPr>
              <w:t xml:space="preserve">Konstrukcijų montavimo sistema yra standartizuota su ne trumpesne kaip 10 metų gamintojo patvarumo (angl. – </w:t>
            </w:r>
            <w:proofErr w:type="spellStart"/>
            <w:r>
              <w:rPr>
                <w:rFonts w:eastAsia="Calibri"/>
                <w:bCs/>
                <w:szCs w:val="24"/>
              </w:rPr>
              <w:t>durability</w:t>
            </w:r>
            <w:proofErr w:type="spellEnd"/>
            <w:r>
              <w:rPr>
                <w:rFonts w:eastAsia="Calibri"/>
                <w:bCs/>
                <w:szCs w:val="24"/>
              </w:rPr>
              <w:t>) garantija.</w:t>
            </w:r>
          </w:p>
        </w:tc>
        <w:tc>
          <w:tcPr>
            <w:tcW w:w="4224" w:type="dxa"/>
            <w:vAlign w:val="center"/>
          </w:tcPr>
          <w:p w:rsidR="00591618" w:rsidRDefault="00591618">
            <w:pPr>
              <w:widowControl w:val="0"/>
              <w:shd w:val="clear" w:color="auto" w:fill="FFFFFF"/>
              <w:snapToGrid w:val="0"/>
              <w:jc w:val="both"/>
              <w:textAlignment w:val="baseline"/>
              <w:rPr>
                <w:rFonts w:eastAsia="Calibri"/>
                <w:bCs/>
                <w:szCs w:val="24"/>
              </w:rPr>
            </w:pPr>
          </w:p>
        </w:tc>
        <w:tc>
          <w:tcPr>
            <w:tcW w:w="2462" w:type="dxa"/>
            <w:vAlign w:val="center"/>
          </w:tcPr>
          <w:p w:rsidR="00591618" w:rsidRDefault="00591618">
            <w:pPr>
              <w:widowControl w:val="0"/>
              <w:shd w:val="clear" w:color="auto" w:fill="FFFFFF"/>
              <w:snapToGrid w:val="0"/>
              <w:jc w:val="both"/>
              <w:textAlignment w:val="baseline"/>
              <w:rPr>
                <w:rFonts w:eastAsia="Calibri"/>
                <w:bCs/>
                <w:szCs w:val="24"/>
              </w:rPr>
            </w:pPr>
          </w:p>
        </w:tc>
      </w:tr>
      <w:tr w:rsidR="00591618">
        <w:tc>
          <w:tcPr>
            <w:tcW w:w="683" w:type="dxa"/>
            <w:vAlign w:val="center"/>
          </w:tcPr>
          <w:p w:rsidR="00591618" w:rsidRDefault="00904C9C">
            <w:pPr>
              <w:widowControl w:val="0"/>
              <w:jc w:val="both"/>
              <w:rPr>
                <w:szCs w:val="24"/>
              </w:rPr>
            </w:pPr>
            <w:r>
              <w:rPr>
                <w:szCs w:val="24"/>
              </w:rPr>
              <w:t>3.2.</w:t>
            </w:r>
          </w:p>
        </w:tc>
        <w:tc>
          <w:tcPr>
            <w:tcW w:w="2437" w:type="dxa"/>
            <w:vAlign w:val="center"/>
          </w:tcPr>
          <w:p w:rsidR="00591618" w:rsidRDefault="00904C9C">
            <w:pPr>
              <w:widowControl w:val="0"/>
              <w:shd w:val="clear" w:color="auto" w:fill="FFFFFF"/>
              <w:jc w:val="both"/>
              <w:textAlignment w:val="baseline"/>
              <w:rPr>
                <w:rFonts w:eastAsia="Andale Sans UI"/>
                <w:kern w:val="2"/>
                <w:szCs w:val="24"/>
                <w:lang w:bidi="en-US"/>
              </w:rPr>
            </w:pPr>
            <w:r>
              <w:rPr>
                <w:rFonts w:eastAsia="Andale Sans UI"/>
                <w:kern w:val="2"/>
                <w:szCs w:val="24"/>
                <w:lang w:bidi="en-US"/>
              </w:rPr>
              <w:t>Medžiaga</w:t>
            </w:r>
          </w:p>
        </w:tc>
        <w:tc>
          <w:tcPr>
            <w:tcW w:w="3838" w:type="dxa"/>
            <w:vAlign w:val="center"/>
          </w:tcPr>
          <w:p w:rsidR="00591618" w:rsidRDefault="00904C9C">
            <w:pPr>
              <w:widowControl w:val="0"/>
              <w:shd w:val="clear" w:color="auto" w:fill="FFFFFF"/>
              <w:snapToGrid w:val="0"/>
              <w:jc w:val="both"/>
              <w:textAlignment w:val="baseline"/>
              <w:rPr>
                <w:rFonts w:eastAsia="Calibri"/>
                <w:bCs/>
                <w:szCs w:val="24"/>
              </w:rPr>
            </w:pPr>
            <w:r>
              <w:rPr>
                <w:rFonts w:eastAsia="Calibri"/>
                <w:bCs/>
                <w:szCs w:val="24"/>
              </w:rPr>
              <w:t xml:space="preserve">Aliuminio lydinys, nerūdijantis arba cinkuotas plienas. Konstrukcija ir montavimo elementai </w:t>
            </w:r>
            <w:r>
              <w:rPr>
                <w:rFonts w:eastAsia="Andale Sans UI"/>
                <w:kern w:val="2"/>
                <w:szCs w:val="24"/>
                <w:lang w:bidi="en-US"/>
              </w:rPr>
              <w:t xml:space="preserve">turi būti iš tvirtų, patvarių bei visą tarnavimo laikotarpį saulės ir atmosferos kritulių poveikyje lauko sąlygomis senėjimui bei korozijai atsparių medžiagų. </w:t>
            </w:r>
            <w:r>
              <w:rPr>
                <w:rFonts w:eastAsia="Calibri"/>
                <w:szCs w:val="24"/>
              </w:rPr>
              <w:t>Konstrukcijų gamintojo pateiktas dokumentas, patvirtinantis konstrukcijos elementų tinkamumą saulės modulių montavimui.</w:t>
            </w:r>
          </w:p>
        </w:tc>
        <w:tc>
          <w:tcPr>
            <w:tcW w:w="4224" w:type="dxa"/>
            <w:vAlign w:val="center"/>
          </w:tcPr>
          <w:p w:rsidR="00591618" w:rsidRDefault="00591618">
            <w:pPr>
              <w:widowControl w:val="0"/>
              <w:shd w:val="clear" w:color="auto" w:fill="FFFFFF"/>
              <w:snapToGrid w:val="0"/>
              <w:jc w:val="both"/>
              <w:textAlignment w:val="baseline"/>
              <w:rPr>
                <w:rFonts w:eastAsia="Calibri"/>
                <w:bCs/>
                <w:szCs w:val="24"/>
              </w:rPr>
            </w:pPr>
          </w:p>
        </w:tc>
        <w:tc>
          <w:tcPr>
            <w:tcW w:w="2462" w:type="dxa"/>
            <w:vAlign w:val="center"/>
          </w:tcPr>
          <w:p w:rsidR="00591618" w:rsidRDefault="00591618">
            <w:pPr>
              <w:widowControl w:val="0"/>
              <w:shd w:val="clear" w:color="auto" w:fill="FFFFFF"/>
              <w:snapToGrid w:val="0"/>
              <w:jc w:val="both"/>
              <w:textAlignment w:val="baseline"/>
              <w:rPr>
                <w:rFonts w:eastAsia="Calibri"/>
                <w:bCs/>
                <w:szCs w:val="24"/>
              </w:rPr>
            </w:pPr>
          </w:p>
        </w:tc>
      </w:tr>
      <w:tr w:rsidR="00591618">
        <w:tc>
          <w:tcPr>
            <w:tcW w:w="683" w:type="dxa"/>
            <w:vAlign w:val="center"/>
          </w:tcPr>
          <w:p w:rsidR="00591618" w:rsidRDefault="00904C9C">
            <w:pPr>
              <w:widowControl w:val="0"/>
              <w:jc w:val="both"/>
              <w:rPr>
                <w:b/>
                <w:szCs w:val="24"/>
              </w:rPr>
            </w:pPr>
            <w:r>
              <w:rPr>
                <w:b/>
                <w:szCs w:val="24"/>
              </w:rPr>
              <w:t>4.</w:t>
            </w:r>
          </w:p>
        </w:tc>
        <w:tc>
          <w:tcPr>
            <w:tcW w:w="6275" w:type="dxa"/>
            <w:gridSpan w:val="2"/>
            <w:vAlign w:val="center"/>
          </w:tcPr>
          <w:p w:rsidR="00591618" w:rsidRDefault="00904C9C">
            <w:pPr>
              <w:widowControl w:val="0"/>
              <w:jc w:val="both"/>
              <w:rPr>
                <w:rFonts w:eastAsia="Calibri"/>
                <w:b/>
                <w:szCs w:val="24"/>
              </w:rPr>
            </w:pPr>
            <w:r>
              <w:rPr>
                <w:rFonts w:eastAsia="Calibri"/>
                <w:b/>
                <w:szCs w:val="24"/>
              </w:rPr>
              <w:t>STEBĖSENOS SISTEMA</w:t>
            </w:r>
          </w:p>
        </w:tc>
        <w:tc>
          <w:tcPr>
            <w:tcW w:w="4224" w:type="dxa"/>
            <w:vAlign w:val="center"/>
          </w:tcPr>
          <w:p w:rsidR="00591618" w:rsidRDefault="00591618">
            <w:pPr>
              <w:widowControl w:val="0"/>
              <w:jc w:val="both"/>
              <w:rPr>
                <w:rFonts w:eastAsia="Calibri"/>
                <w:b/>
                <w:szCs w:val="24"/>
              </w:rPr>
            </w:pPr>
          </w:p>
        </w:tc>
        <w:tc>
          <w:tcPr>
            <w:tcW w:w="2462" w:type="dxa"/>
            <w:vAlign w:val="center"/>
          </w:tcPr>
          <w:p w:rsidR="00591618" w:rsidRDefault="00591618">
            <w:pPr>
              <w:widowControl w:val="0"/>
              <w:jc w:val="both"/>
              <w:rPr>
                <w:rFonts w:eastAsia="Calibri"/>
                <w:b/>
                <w:szCs w:val="24"/>
              </w:rPr>
            </w:pPr>
          </w:p>
        </w:tc>
      </w:tr>
      <w:tr w:rsidR="00591618">
        <w:tc>
          <w:tcPr>
            <w:tcW w:w="683" w:type="dxa"/>
            <w:vAlign w:val="center"/>
          </w:tcPr>
          <w:p w:rsidR="00591618" w:rsidRDefault="00904C9C">
            <w:pPr>
              <w:widowControl w:val="0"/>
              <w:jc w:val="both"/>
              <w:rPr>
                <w:szCs w:val="24"/>
              </w:rPr>
            </w:pPr>
            <w:r>
              <w:rPr>
                <w:szCs w:val="24"/>
              </w:rPr>
              <w:t>4.1.</w:t>
            </w:r>
          </w:p>
        </w:tc>
        <w:tc>
          <w:tcPr>
            <w:tcW w:w="2437" w:type="dxa"/>
            <w:vAlign w:val="center"/>
          </w:tcPr>
          <w:p w:rsidR="00591618" w:rsidRDefault="00904C9C">
            <w:pPr>
              <w:widowControl w:val="0"/>
              <w:jc w:val="both"/>
              <w:rPr>
                <w:rFonts w:eastAsia="Calibri"/>
                <w:bCs/>
                <w:szCs w:val="24"/>
              </w:rPr>
            </w:pPr>
            <w:r>
              <w:rPr>
                <w:rFonts w:eastAsia="Calibri"/>
                <w:bCs/>
                <w:szCs w:val="24"/>
              </w:rPr>
              <w:t>Aplikacija</w:t>
            </w:r>
          </w:p>
        </w:tc>
        <w:tc>
          <w:tcPr>
            <w:tcW w:w="3838" w:type="dxa"/>
            <w:vAlign w:val="center"/>
          </w:tcPr>
          <w:p w:rsidR="00591618" w:rsidRDefault="00904C9C">
            <w:pPr>
              <w:widowControl w:val="0"/>
              <w:jc w:val="both"/>
              <w:rPr>
                <w:rFonts w:eastAsia="Calibri"/>
                <w:szCs w:val="24"/>
              </w:rPr>
            </w:pPr>
            <w:r>
              <w:rPr>
                <w:rFonts w:eastAsia="Calibri"/>
                <w:szCs w:val="24"/>
              </w:rPr>
              <w:t>Stebėsenos sistema turi turėti  galimybę atvaizduoti duomenis kompiuteryje per WEB programas.</w:t>
            </w:r>
          </w:p>
        </w:tc>
        <w:tc>
          <w:tcPr>
            <w:tcW w:w="4224" w:type="dxa"/>
            <w:vAlign w:val="center"/>
          </w:tcPr>
          <w:p w:rsidR="00591618" w:rsidRDefault="00591618">
            <w:pPr>
              <w:widowControl w:val="0"/>
              <w:jc w:val="both"/>
              <w:rPr>
                <w:rFonts w:eastAsia="Calibri"/>
                <w:szCs w:val="24"/>
              </w:rPr>
            </w:pPr>
          </w:p>
        </w:tc>
        <w:tc>
          <w:tcPr>
            <w:tcW w:w="2462" w:type="dxa"/>
            <w:vAlign w:val="center"/>
          </w:tcPr>
          <w:p w:rsidR="00591618" w:rsidRDefault="00591618">
            <w:pPr>
              <w:widowControl w:val="0"/>
              <w:jc w:val="both"/>
              <w:rPr>
                <w:rFonts w:eastAsia="Calibri"/>
                <w:szCs w:val="24"/>
              </w:rPr>
            </w:pPr>
          </w:p>
        </w:tc>
      </w:tr>
      <w:tr w:rsidR="00591618">
        <w:tc>
          <w:tcPr>
            <w:tcW w:w="683" w:type="dxa"/>
            <w:vAlign w:val="center"/>
          </w:tcPr>
          <w:p w:rsidR="00591618" w:rsidRDefault="00904C9C">
            <w:pPr>
              <w:widowControl w:val="0"/>
              <w:jc w:val="both"/>
              <w:rPr>
                <w:szCs w:val="24"/>
              </w:rPr>
            </w:pPr>
            <w:r>
              <w:rPr>
                <w:szCs w:val="24"/>
              </w:rPr>
              <w:t>4.2.</w:t>
            </w:r>
          </w:p>
        </w:tc>
        <w:tc>
          <w:tcPr>
            <w:tcW w:w="2437" w:type="dxa"/>
            <w:vAlign w:val="center"/>
          </w:tcPr>
          <w:p w:rsidR="00591618" w:rsidRDefault="00904C9C">
            <w:pPr>
              <w:widowControl w:val="0"/>
              <w:jc w:val="both"/>
              <w:rPr>
                <w:rFonts w:eastAsia="Calibri"/>
                <w:bCs/>
                <w:szCs w:val="24"/>
              </w:rPr>
            </w:pPr>
            <w:r>
              <w:rPr>
                <w:rFonts w:eastAsia="Calibri"/>
                <w:bCs/>
                <w:szCs w:val="24"/>
              </w:rPr>
              <w:t xml:space="preserve">Pateikiama minimali </w:t>
            </w:r>
            <w:r>
              <w:rPr>
                <w:rFonts w:eastAsia="Calibri"/>
                <w:bCs/>
                <w:szCs w:val="24"/>
              </w:rPr>
              <w:lastRenderedPageBreak/>
              <w:t>informacija</w:t>
            </w:r>
          </w:p>
        </w:tc>
        <w:tc>
          <w:tcPr>
            <w:tcW w:w="3838" w:type="dxa"/>
            <w:vAlign w:val="center"/>
          </w:tcPr>
          <w:p w:rsidR="00591618" w:rsidRDefault="00904C9C">
            <w:pPr>
              <w:widowControl w:val="0"/>
              <w:jc w:val="both"/>
              <w:rPr>
                <w:rFonts w:eastAsia="Calibri"/>
                <w:szCs w:val="24"/>
              </w:rPr>
            </w:pPr>
            <w:r>
              <w:rPr>
                <w:rFonts w:eastAsia="Calibri"/>
                <w:szCs w:val="24"/>
              </w:rPr>
              <w:lastRenderedPageBreak/>
              <w:t xml:space="preserve">Momentinė generuojama galia į tinklą, </w:t>
            </w:r>
            <w:r>
              <w:rPr>
                <w:rFonts w:eastAsia="Calibri"/>
                <w:szCs w:val="24"/>
              </w:rPr>
              <w:lastRenderedPageBreak/>
              <w:t>generuotos elektros energijos kiekis per dieną, savaitę, kiekvieną mėnesį, metus. Informacija pateikiama grafiniu ir skaitmeniniu (duomenis būtų galima eksportuoti) formatais. Susisteminti (</w:t>
            </w:r>
            <w:proofErr w:type="spellStart"/>
            <w:r>
              <w:rPr>
                <w:rFonts w:eastAsia="Calibri"/>
                <w:szCs w:val="24"/>
              </w:rPr>
              <w:t>suvidurkinti</w:t>
            </w:r>
            <w:proofErr w:type="spellEnd"/>
            <w:r>
              <w:rPr>
                <w:rFonts w:eastAsia="Calibri"/>
                <w:szCs w:val="24"/>
              </w:rPr>
              <w:t>) duomenys pateikiami bent 15 min. intervalais.</w:t>
            </w:r>
          </w:p>
        </w:tc>
        <w:tc>
          <w:tcPr>
            <w:tcW w:w="4224" w:type="dxa"/>
            <w:vAlign w:val="center"/>
          </w:tcPr>
          <w:p w:rsidR="00591618" w:rsidRDefault="00591618">
            <w:pPr>
              <w:widowControl w:val="0"/>
              <w:jc w:val="both"/>
              <w:rPr>
                <w:rFonts w:eastAsia="Calibri"/>
                <w:szCs w:val="24"/>
              </w:rPr>
            </w:pPr>
          </w:p>
        </w:tc>
        <w:tc>
          <w:tcPr>
            <w:tcW w:w="2462" w:type="dxa"/>
            <w:vAlign w:val="center"/>
          </w:tcPr>
          <w:p w:rsidR="00591618" w:rsidRDefault="00591618">
            <w:pPr>
              <w:widowControl w:val="0"/>
              <w:jc w:val="both"/>
              <w:rPr>
                <w:rFonts w:eastAsia="Calibri"/>
                <w:szCs w:val="24"/>
              </w:rPr>
            </w:pPr>
          </w:p>
        </w:tc>
      </w:tr>
      <w:tr w:rsidR="00591618">
        <w:tc>
          <w:tcPr>
            <w:tcW w:w="683" w:type="dxa"/>
            <w:vAlign w:val="center"/>
          </w:tcPr>
          <w:p w:rsidR="00591618" w:rsidRDefault="00904C9C">
            <w:pPr>
              <w:widowControl w:val="0"/>
              <w:jc w:val="both"/>
              <w:rPr>
                <w:szCs w:val="24"/>
              </w:rPr>
            </w:pPr>
            <w:r>
              <w:rPr>
                <w:szCs w:val="24"/>
              </w:rPr>
              <w:t>4.3.</w:t>
            </w:r>
          </w:p>
        </w:tc>
        <w:tc>
          <w:tcPr>
            <w:tcW w:w="2437" w:type="dxa"/>
            <w:vAlign w:val="center"/>
          </w:tcPr>
          <w:p w:rsidR="00591618" w:rsidRDefault="00904C9C">
            <w:pPr>
              <w:widowControl w:val="0"/>
              <w:jc w:val="both"/>
              <w:rPr>
                <w:rFonts w:eastAsia="Calibri"/>
                <w:bCs/>
                <w:szCs w:val="24"/>
              </w:rPr>
            </w:pPr>
            <w:r>
              <w:rPr>
                <w:rFonts w:eastAsia="Calibri"/>
                <w:bCs/>
                <w:szCs w:val="24"/>
              </w:rPr>
              <w:t>Aliarmai</w:t>
            </w:r>
          </w:p>
        </w:tc>
        <w:tc>
          <w:tcPr>
            <w:tcW w:w="3838" w:type="dxa"/>
            <w:vAlign w:val="center"/>
          </w:tcPr>
          <w:p w:rsidR="00591618" w:rsidRDefault="00904C9C">
            <w:pPr>
              <w:widowControl w:val="0"/>
              <w:jc w:val="both"/>
              <w:rPr>
                <w:rFonts w:eastAsia="Calibri"/>
                <w:szCs w:val="24"/>
              </w:rPr>
            </w:pPr>
            <w:r>
              <w:rPr>
                <w:szCs w:val="24"/>
              </w:rPr>
              <w:t>Stebėsenos sistemoje turi būti galimybė stebėti Saulės elektrinės darbą modulių eilių lygmenyje, sroves ir įtampas, momentinę galią. Stebėsenos sistema turi komunikuoti su keitikliais ir gauti pranešimus, jei aptinkamas gedimas keitiklio lygmenyje ir apie tai el. paštu operatyviai informuoti atsakingą Pirkėjo personalą.</w:t>
            </w:r>
          </w:p>
        </w:tc>
        <w:tc>
          <w:tcPr>
            <w:tcW w:w="4224" w:type="dxa"/>
            <w:vAlign w:val="center"/>
          </w:tcPr>
          <w:p w:rsidR="00591618" w:rsidRDefault="00591618">
            <w:pPr>
              <w:widowControl w:val="0"/>
              <w:jc w:val="both"/>
              <w:rPr>
                <w:szCs w:val="24"/>
              </w:rPr>
            </w:pPr>
          </w:p>
        </w:tc>
        <w:tc>
          <w:tcPr>
            <w:tcW w:w="2462" w:type="dxa"/>
            <w:vAlign w:val="center"/>
          </w:tcPr>
          <w:p w:rsidR="00591618" w:rsidRDefault="00591618">
            <w:pPr>
              <w:widowControl w:val="0"/>
              <w:jc w:val="both"/>
              <w:rPr>
                <w:szCs w:val="24"/>
              </w:rPr>
            </w:pPr>
          </w:p>
        </w:tc>
      </w:tr>
      <w:tr w:rsidR="00591618">
        <w:tc>
          <w:tcPr>
            <w:tcW w:w="683" w:type="dxa"/>
            <w:vAlign w:val="center"/>
          </w:tcPr>
          <w:p w:rsidR="00591618" w:rsidRDefault="00904C9C">
            <w:pPr>
              <w:widowControl w:val="0"/>
              <w:jc w:val="both"/>
              <w:rPr>
                <w:szCs w:val="24"/>
              </w:rPr>
            </w:pPr>
            <w:r>
              <w:rPr>
                <w:szCs w:val="24"/>
              </w:rPr>
              <w:t>4.4.</w:t>
            </w:r>
          </w:p>
        </w:tc>
        <w:tc>
          <w:tcPr>
            <w:tcW w:w="2437" w:type="dxa"/>
            <w:vAlign w:val="center"/>
          </w:tcPr>
          <w:p w:rsidR="00591618" w:rsidRDefault="00904C9C">
            <w:pPr>
              <w:widowControl w:val="0"/>
              <w:jc w:val="both"/>
              <w:rPr>
                <w:rFonts w:eastAsia="Calibri"/>
                <w:bCs/>
                <w:szCs w:val="24"/>
              </w:rPr>
            </w:pPr>
            <w:r>
              <w:rPr>
                <w:rFonts w:eastAsia="Calibri"/>
                <w:bCs/>
                <w:szCs w:val="24"/>
              </w:rPr>
              <w:t>Elektros apskaita</w:t>
            </w:r>
          </w:p>
        </w:tc>
        <w:tc>
          <w:tcPr>
            <w:tcW w:w="3838" w:type="dxa"/>
            <w:vAlign w:val="center"/>
          </w:tcPr>
          <w:p w:rsidR="00591618" w:rsidRDefault="00904C9C">
            <w:pPr>
              <w:widowControl w:val="0"/>
              <w:jc w:val="both"/>
              <w:rPr>
                <w:szCs w:val="24"/>
              </w:rPr>
            </w:pPr>
            <w:r>
              <w:rPr>
                <w:szCs w:val="24"/>
              </w:rPr>
              <w:t xml:space="preserve">Pagaminta elektros energija privalo būti apskaitoma MID (angl. </w:t>
            </w:r>
            <w:proofErr w:type="spellStart"/>
            <w:r>
              <w:rPr>
                <w:szCs w:val="24"/>
              </w:rPr>
              <w:t>measuring</w:t>
            </w:r>
            <w:proofErr w:type="spellEnd"/>
            <w:r>
              <w:rPr>
                <w:szCs w:val="24"/>
              </w:rPr>
              <w:t xml:space="preserve"> </w:t>
            </w:r>
            <w:proofErr w:type="spellStart"/>
            <w:r>
              <w:rPr>
                <w:szCs w:val="24"/>
              </w:rPr>
              <w:t>instruments</w:t>
            </w:r>
            <w:proofErr w:type="spellEnd"/>
            <w:r>
              <w:rPr>
                <w:szCs w:val="24"/>
              </w:rPr>
              <w:t xml:space="preserve"> </w:t>
            </w:r>
            <w:proofErr w:type="spellStart"/>
            <w:r>
              <w:rPr>
                <w:szCs w:val="24"/>
              </w:rPr>
              <w:t>directive</w:t>
            </w:r>
            <w:proofErr w:type="spellEnd"/>
            <w:r>
              <w:rPr>
                <w:szCs w:val="24"/>
              </w:rPr>
              <w:t xml:space="preserve"> pagal </w:t>
            </w:r>
            <w:r>
              <w:rPr>
                <w:color w:val="000000"/>
                <w:szCs w:val="24"/>
                <w:shd w:val="clear" w:color="auto" w:fill="FFFFFF"/>
              </w:rPr>
              <w:t xml:space="preserve">2004/22/CE direktyvą) </w:t>
            </w:r>
            <w:r>
              <w:rPr>
                <w:szCs w:val="24"/>
              </w:rPr>
              <w:t>sertifikuoto ir Lietuvos Respublikos teisės aktus atitinkančią metrologinę patikrą turinčio elektros energijos apskaitos prietaiso. Šio apskaitos prietaiso duomenys atvaizduojami stebėsenos sistemoje. Tiekėjas atsakingas už elektros apskaitos įrengimą su Pirkėju suderintoje vietoje.</w:t>
            </w:r>
          </w:p>
        </w:tc>
        <w:tc>
          <w:tcPr>
            <w:tcW w:w="4224" w:type="dxa"/>
            <w:vAlign w:val="center"/>
          </w:tcPr>
          <w:p w:rsidR="00591618" w:rsidRDefault="00591618">
            <w:pPr>
              <w:widowControl w:val="0"/>
              <w:jc w:val="both"/>
              <w:rPr>
                <w:szCs w:val="24"/>
              </w:rPr>
            </w:pPr>
          </w:p>
        </w:tc>
        <w:tc>
          <w:tcPr>
            <w:tcW w:w="2462" w:type="dxa"/>
            <w:vAlign w:val="center"/>
          </w:tcPr>
          <w:p w:rsidR="00591618" w:rsidRDefault="00591618">
            <w:pPr>
              <w:widowControl w:val="0"/>
              <w:jc w:val="both"/>
              <w:rPr>
                <w:szCs w:val="24"/>
              </w:rPr>
            </w:pPr>
          </w:p>
        </w:tc>
      </w:tr>
      <w:tr w:rsidR="00591618">
        <w:tc>
          <w:tcPr>
            <w:tcW w:w="683" w:type="dxa"/>
            <w:vAlign w:val="center"/>
          </w:tcPr>
          <w:p w:rsidR="00591618" w:rsidRDefault="00904C9C">
            <w:pPr>
              <w:widowControl w:val="0"/>
              <w:jc w:val="both"/>
              <w:rPr>
                <w:szCs w:val="24"/>
              </w:rPr>
            </w:pPr>
            <w:r>
              <w:rPr>
                <w:szCs w:val="24"/>
              </w:rPr>
              <w:t>4.5.</w:t>
            </w:r>
          </w:p>
        </w:tc>
        <w:tc>
          <w:tcPr>
            <w:tcW w:w="2437" w:type="dxa"/>
            <w:vAlign w:val="center"/>
          </w:tcPr>
          <w:p w:rsidR="00591618" w:rsidRDefault="00904C9C">
            <w:pPr>
              <w:widowControl w:val="0"/>
              <w:rPr>
                <w:rFonts w:eastAsia="Calibri"/>
                <w:bCs/>
                <w:szCs w:val="24"/>
              </w:rPr>
            </w:pPr>
            <w:r>
              <w:rPr>
                <w:rFonts w:eastAsia="Calibri"/>
                <w:bCs/>
                <w:szCs w:val="24"/>
              </w:rPr>
              <w:t>Prieigos laikotarpis ir duomenų sauga</w:t>
            </w:r>
          </w:p>
        </w:tc>
        <w:tc>
          <w:tcPr>
            <w:tcW w:w="3838" w:type="dxa"/>
            <w:vAlign w:val="center"/>
          </w:tcPr>
          <w:p w:rsidR="00591618" w:rsidRDefault="00904C9C">
            <w:pPr>
              <w:widowControl w:val="0"/>
              <w:jc w:val="both"/>
              <w:rPr>
                <w:rFonts w:eastAsia="Calibri"/>
                <w:szCs w:val="24"/>
              </w:rPr>
            </w:pPr>
            <w:r>
              <w:rPr>
                <w:rFonts w:eastAsia="Calibri"/>
                <w:szCs w:val="24"/>
              </w:rPr>
              <w:t xml:space="preserve">Tiekėjas užtikrina neatlygintiną prieigą prie stebėsenos sistemos ir šios sistemos funkcionavimą 25 metų bei duomenų (apie pagamintą elektros energiją kiekvieną mėnesį) saugojimą, o reikalui </w:t>
            </w:r>
            <w:r>
              <w:rPr>
                <w:rFonts w:eastAsia="Calibri"/>
                <w:szCs w:val="24"/>
              </w:rPr>
              <w:lastRenderedPageBreak/>
              <w:t>esant jų atstatymą praradimo atveju nuo Saulės elektrinės pastatymo dienos, bet ne ilgiau nei už 25 metų laikotarpį be papildomų mokesčių.</w:t>
            </w:r>
          </w:p>
        </w:tc>
        <w:tc>
          <w:tcPr>
            <w:tcW w:w="4224" w:type="dxa"/>
            <w:vAlign w:val="center"/>
          </w:tcPr>
          <w:p w:rsidR="00591618" w:rsidRDefault="00591618">
            <w:pPr>
              <w:widowControl w:val="0"/>
              <w:jc w:val="both"/>
              <w:rPr>
                <w:rFonts w:eastAsia="Calibri"/>
                <w:szCs w:val="24"/>
              </w:rPr>
            </w:pPr>
          </w:p>
        </w:tc>
        <w:tc>
          <w:tcPr>
            <w:tcW w:w="2462" w:type="dxa"/>
            <w:vAlign w:val="center"/>
          </w:tcPr>
          <w:p w:rsidR="00591618" w:rsidRDefault="00591618">
            <w:pPr>
              <w:widowControl w:val="0"/>
              <w:jc w:val="both"/>
              <w:rPr>
                <w:rFonts w:eastAsia="Calibri"/>
                <w:szCs w:val="24"/>
              </w:rPr>
            </w:pPr>
          </w:p>
        </w:tc>
      </w:tr>
    </w:tbl>
    <w:p w:rsidR="00591618" w:rsidRDefault="00591618">
      <w:pPr>
        <w:sectPr w:rsidR="00591618">
          <w:pgSz w:w="15840" w:h="12240" w:orient="landscape"/>
          <w:pgMar w:top="900" w:right="1440" w:bottom="1440" w:left="1440" w:header="0" w:footer="0" w:gutter="0"/>
          <w:cols w:space="720"/>
          <w:formProt w:val="0"/>
          <w:docGrid w:linePitch="360"/>
        </w:sectPr>
      </w:pPr>
    </w:p>
    <w:p w:rsidR="00591618" w:rsidRDefault="00591618">
      <w:pPr>
        <w:rPr>
          <w:szCs w:val="24"/>
        </w:rPr>
      </w:pPr>
    </w:p>
    <w:p w:rsidR="00591618" w:rsidRDefault="00904C9C">
      <w:pPr>
        <w:pStyle w:val="ListParagraph"/>
        <w:keepNext/>
        <w:numPr>
          <w:ilvl w:val="0"/>
          <w:numId w:val="1"/>
        </w:numPr>
        <w:spacing w:after="0"/>
        <w:ind w:left="714" w:hanging="357"/>
        <w:rPr>
          <w:rFonts w:ascii="Times New Roman" w:hAnsi="Times New Roman" w:cs="Times New Roman"/>
          <w:sz w:val="24"/>
          <w:szCs w:val="24"/>
        </w:rPr>
      </w:pPr>
      <w:r>
        <w:rPr>
          <w:rFonts w:ascii="Times New Roman" w:hAnsi="Times New Roman" w:cs="Times New Roman"/>
          <w:sz w:val="24"/>
          <w:szCs w:val="24"/>
        </w:rPr>
        <w:t>Montavimas ir pridavimas į eksploataciją:</w:t>
      </w:r>
    </w:p>
    <w:p w:rsidR="00591618" w:rsidRDefault="00591618">
      <w:pPr>
        <w:pStyle w:val="ListParagraph"/>
        <w:spacing w:after="0"/>
      </w:pPr>
    </w:p>
    <w:tbl>
      <w:tblPr>
        <w:tblStyle w:val="TableGrid"/>
        <w:tblW w:w="9918" w:type="dxa"/>
        <w:tblInd w:w="113" w:type="dxa"/>
        <w:tblLayout w:type="fixed"/>
        <w:tblLook w:val="04A0" w:firstRow="1" w:lastRow="0" w:firstColumn="1" w:lastColumn="0" w:noHBand="0" w:noVBand="1"/>
      </w:tblPr>
      <w:tblGrid>
        <w:gridCol w:w="684"/>
        <w:gridCol w:w="1356"/>
        <w:gridCol w:w="5844"/>
        <w:gridCol w:w="2034"/>
      </w:tblGrid>
      <w:tr w:rsidR="00591618">
        <w:trPr>
          <w:tblHeader/>
        </w:trPr>
        <w:tc>
          <w:tcPr>
            <w:tcW w:w="684" w:type="dxa"/>
            <w:vAlign w:val="center"/>
          </w:tcPr>
          <w:p w:rsidR="00591618" w:rsidRDefault="00904C9C">
            <w:pPr>
              <w:widowControl w:val="0"/>
              <w:jc w:val="both"/>
              <w:rPr>
                <w:szCs w:val="22"/>
              </w:rPr>
            </w:pPr>
            <w:r>
              <w:rPr>
                <w:szCs w:val="22"/>
              </w:rPr>
              <w:t>Eil. Nr.</w:t>
            </w:r>
          </w:p>
        </w:tc>
        <w:tc>
          <w:tcPr>
            <w:tcW w:w="1356" w:type="dxa"/>
            <w:vAlign w:val="center"/>
          </w:tcPr>
          <w:p w:rsidR="00591618" w:rsidRDefault="00904C9C">
            <w:pPr>
              <w:widowControl w:val="0"/>
              <w:jc w:val="both"/>
              <w:rPr>
                <w:bCs/>
                <w:szCs w:val="22"/>
              </w:rPr>
            </w:pPr>
            <w:r>
              <w:rPr>
                <w:bCs/>
                <w:szCs w:val="22"/>
              </w:rPr>
              <w:t>Parametras</w:t>
            </w:r>
          </w:p>
        </w:tc>
        <w:tc>
          <w:tcPr>
            <w:tcW w:w="5843" w:type="dxa"/>
            <w:tcBorders>
              <w:right w:val="nil"/>
            </w:tcBorders>
            <w:vAlign w:val="center"/>
          </w:tcPr>
          <w:p w:rsidR="00591618" w:rsidRDefault="00904C9C">
            <w:pPr>
              <w:pStyle w:val="ListParagraph"/>
              <w:widowControl w:val="0"/>
              <w:spacing w:after="0" w:line="240" w:lineRule="auto"/>
              <w:ind w:left="1038"/>
              <w:jc w:val="both"/>
              <w:rPr>
                <w:rFonts w:ascii="Times New Roman" w:hAnsi="Times New Roman"/>
              </w:rPr>
            </w:pPr>
            <w:r>
              <w:rPr>
                <w:rFonts w:ascii="Times New Roman" w:hAnsi="Times New Roman"/>
              </w:rPr>
              <w:t>Reikalaujamas rodiklis</w:t>
            </w:r>
          </w:p>
        </w:tc>
        <w:tc>
          <w:tcPr>
            <w:tcW w:w="2034" w:type="dxa"/>
            <w:vAlign w:val="center"/>
          </w:tcPr>
          <w:p w:rsidR="00591618" w:rsidRDefault="00904C9C">
            <w:pPr>
              <w:pStyle w:val="ListParagraph"/>
              <w:widowControl w:val="0"/>
              <w:spacing w:after="0" w:line="240" w:lineRule="auto"/>
              <w:ind w:left="113"/>
              <w:jc w:val="both"/>
              <w:rPr>
                <w:rFonts w:ascii="Times New Roman" w:hAnsi="Times New Roman"/>
                <w:sz w:val="18"/>
                <w:szCs w:val="18"/>
              </w:rPr>
            </w:pPr>
            <w:r>
              <w:rPr>
                <w:rFonts w:ascii="Times New Roman" w:hAnsi="Times New Roman"/>
                <w:sz w:val="18"/>
                <w:szCs w:val="18"/>
              </w:rPr>
              <w:t>Įrašyti „</w:t>
            </w:r>
            <w:proofErr w:type="spellStart"/>
            <w:r>
              <w:rPr>
                <w:rFonts w:ascii="Times New Roman" w:hAnsi="Times New Roman"/>
                <w:sz w:val="18"/>
                <w:szCs w:val="18"/>
              </w:rPr>
              <w:t>įspareigoju</w:t>
            </w:r>
            <w:proofErr w:type="spellEnd"/>
            <w:r>
              <w:rPr>
                <w:rFonts w:ascii="Times New Roman" w:hAnsi="Times New Roman"/>
                <w:sz w:val="18"/>
                <w:szCs w:val="18"/>
              </w:rPr>
              <w:t xml:space="preserve"> įgyvendinti“ arba „neįsipareigoju“</w:t>
            </w:r>
          </w:p>
        </w:tc>
      </w:tr>
      <w:tr w:rsidR="00591618">
        <w:tc>
          <w:tcPr>
            <w:tcW w:w="684" w:type="dxa"/>
            <w:tcBorders>
              <w:top w:val="nil"/>
            </w:tcBorders>
            <w:vAlign w:val="center"/>
          </w:tcPr>
          <w:p w:rsidR="00591618" w:rsidRDefault="00904C9C">
            <w:pPr>
              <w:widowControl w:val="0"/>
              <w:jc w:val="both"/>
            </w:pPr>
            <w:r>
              <w:rPr>
                <w:rFonts w:eastAsia="Calibri"/>
                <w:szCs w:val="22"/>
              </w:rPr>
              <w:t>1.</w:t>
            </w:r>
          </w:p>
        </w:tc>
        <w:tc>
          <w:tcPr>
            <w:tcW w:w="1356" w:type="dxa"/>
            <w:tcBorders>
              <w:top w:val="nil"/>
            </w:tcBorders>
            <w:vAlign w:val="center"/>
          </w:tcPr>
          <w:p w:rsidR="00591618" w:rsidRDefault="00904C9C">
            <w:pPr>
              <w:widowControl w:val="0"/>
              <w:jc w:val="both"/>
              <w:rPr>
                <w:bCs/>
                <w:szCs w:val="24"/>
              </w:rPr>
            </w:pPr>
            <w:r>
              <w:rPr>
                <w:rFonts w:eastAsia="Calibri"/>
                <w:bCs/>
                <w:szCs w:val="24"/>
              </w:rPr>
              <w:t>Techninis sprendinys ir projektavimas</w:t>
            </w:r>
          </w:p>
        </w:tc>
        <w:tc>
          <w:tcPr>
            <w:tcW w:w="5843" w:type="dxa"/>
            <w:tcBorders>
              <w:top w:val="nil"/>
              <w:right w:val="nil"/>
            </w:tcBorders>
            <w:vAlign w:val="center"/>
          </w:tcPr>
          <w:p w:rsidR="00591618" w:rsidRDefault="00904C9C">
            <w:pPr>
              <w:pStyle w:val="ListParagraph"/>
              <w:widowControl w:val="0"/>
              <w:numPr>
                <w:ilvl w:val="0"/>
                <w:numId w:val="3"/>
              </w:numPr>
              <w:spacing w:after="0" w:line="240" w:lineRule="auto"/>
              <w:jc w:val="both"/>
              <w:rPr>
                <w:sz w:val="18"/>
                <w:szCs w:val="18"/>
              </w:rPr>
            </w:pPr>
            <w:r>
              <w:rPr>
                <w:rFonts w:ascii="Times New Roman" w:eastAsia="Calibri" w:hAnsi="Times New Roman" w:cs="Times New Roman"/>
                <w:sz w:val="18"/>
                <w:szCs w:val="18"/>
              </w:rPr>
              <w:t>Saulės elektrinė gali būti įrengiama tik tose zonose ir ant tų stogų/ sklypuose, kurie pažymėti 1 ir 2 paveiksluose.</w:t>
            </w:r>
          </w:p>
          <w:p w:rsidR="00591618" w:rsidRDefault="00904C9C">
            <w:pPr>
              <w:pStyle w:val="ListParagraph"/>
              <w:widowControl w:val="0"/>
              <w:numPr>
                <w:ilvl w:val="0"/>
                <w:numId w:val="3"/>
              </w:numPr>
              <w:spacing w:after="0" w:line="240" w:lineRule="auto"/>
              <w:jc w:val="both"/>
              <w:rPr>
                <w:sz w:val="18"/>
                <w:szCs w:val="18"/>
              </w:rPr>
            </w:pPr>
            <w:r>
              <w:rPr>
                <w:rFonts w:ascii="Times New Roman" w:eastAsia="Calibri" w:hAnsi="Times New Roman" w:cs="Times New Roman"/>
                <w:sz w:val="18"/>
                <w:szCs w:val="18"/>
              </w:rPr>
              <w:t xml:space="preserve">Su pasiūlymu turi būti pateikta sumodeliuota saulės elektrinės modeliavimo ataskaita naudojantis </w:t>
            </w:r>
            <w:proofErr w:type="spellStart"/>
            <w:r>
              <w:rPr>
                <w:rFonts w:ascii="Times New Roman" w:eastAsia="Calibri" w:hAnsi="Times New Roman" w:cs="Times New Roman"/>
                <w:sz w:val="18"/>
                <w:szCs w:val="18"/>
              </w:rPr>
              <w:t>PVsyst</w:t>
            </w:r>
            <w:proofErr w:type="spellEnd"/>
            <w:r>
              <w:rPr>
                <w:rFonts w:ascii="Times New Roman" w:eastAsia="Calibri" w:hAnsi="Times New Roman" w:cs="Times New Roman"/>
                <w:sz w:val="18"/>
                <w:szCs w:val="18"/>
              </w:rPr>
              <w:t xml:space="preserve">, </w:t>
            </w:r>
            <w:proofErr w:type="spellStart"/>
            <w:r>
              <w:rPr>
                <w:rFonts w:ascii="Times New Roman" w:eastAsia="Calibri" w:hAnsi="Times New Roman" w:cs="Times New Roman"/>
                <w:sz w:val="18"/>
                <w:szCs w:val="18"/>
              </w:rPr>
              <w:t>PVsol</w:t>
            </w:r>
            <w:proofErr w:type="spellEnd"/>
            <w:r>
              <w:rPr>
                <w:rFonts w:ascii="Times New Roman" w:eastAsia="Calibri" w:hAnsi="Times New Roman" w:cs="Times New Roman"/>
                <w:sz w:val="18"/>
                <w:szCs w:val="18"/>
              </w:rPr>
              <w:t xml:space="preserve"> arba kita lygiaverte saulės elektrinių modeliavimo programine įranga. Ataskaitoje turi matytis siūlomas išdėstomų saulės elementų modulių eilės, pasvyrimo kampai, prognozuojama elektros energijos gamyba. Pirkėjas neatsako už įeities modeliavimui duomenų pateikimą – juos įsvertina Tiekėjas savo rizika. Deklaruojamas per pirmus 12 mėnesių Saulės elektrinės elektros energijos pagaminamas kiekis nebūtinai turi sutapti su sumodeliuotu elektros energijos kiekiu – jį nustato ir deklaruoja Tiekėjas savo rizika.</w:t>
            </w:r>
          </w:p>
          <w:p w:rsidR="00591618" w:rsidRDefault="00904C9C">
            <w:pPr>
              <w:pStyle w:val="ListParagraph"/>
              <w:widowControl w:val="0"/>
              <w:numPr>
                <w:ilvl w:val="0"/>
                <w:numId w:val="3"/>
              </w:numPr>
              <w:spacing w:after="0" w:line="240" w:lineRule="auto"/>
              <w:jc w:val="both"/>
              <w:rPr>
                <w:sz w:val="18"/>
                <w:szCs w:val="18"/>
              </w:rPr>
            </w:pPr>
            <w:r>
              <w:rPr>
                <w:rFonts w:ascii="Times New Roman" w:eastAsia="Calibri" w:hAnsi="Times New Roman" w:cs="Times New Roman"/>
                <w:bCs/>
                <w:sz w:val="18"/>
                <w:szCs w:val="18"/>
              </w:rPr>
              <w:t>Saulės elektrinė prijungiama pagal ESO išduotas sąlygas.</w:t>
            </w:r>
          </w:p>
          <w:p w:rsidR="00591618" w:rsidRDefault="00904C9C">
            <w:pPr>
              <w:pStyle w:val="ListParagraph"/>
              <w:widowControl w:val="0"/>
              <w:numPr>
                <w:ilvl w:val="0"/>
                <w:numId w:val="3"/>
              </w:numPr>
              <w:spacing w:after="0" w:line="240" w:lineRule="auto"/>
              <w:jc w:val="both"/>
              <w:rPr>
                <w:sz w:val="18"/>
                <w:szCs w:val="18"/>
              </w:rPr>
            </w:pPr>
            <w:r>
              <w:rPr>
                <w:rFonts w:ascii="Times New Roman" w:eastAsia="Calibri" w:hAnsi="Times New Roman" w:cs="Times New Roman"/>
                <w:bCs/>
                <w:sz w:val="18"/>
                <w:szCs w:val="18"/>
              </w:rPr>
              <w:t xml:space="preserve">Jei nebus galimybes palaikyti saugaus saulės elektrinės atstumo nuo žaibolaidžių ir </w:t>
            </w:r>
            <w:proofErr w:type="spellStart"/>
            <w:r>
              <w:rPr>
                <w:rFonts w:ascii="Times New Roman" w:eastAsia="Calibri" w:hAnsi="Times New Roman" w:cs="Times New Roman"/>
                <w:bCs/>
                <w:sz w:val="18"/>
                <w:szCs w:val="18"/>
              </w:rPr>
              <w:t>žaibosaugos</w:t>
            </w:r>
            <w:proofErr w:type="spellEnd"/>
            <w:r>
              <w:rPr>
                <w:rFonts w:ascii="Times New Roman" w:eastAsia="Calibri" w:hAnsi="Times New Roman" w:cs="Times New Roman"/>
                <w:bCs/>
                <w:sz w:val="18"/>
                <w:szCs w:val="18"/>
              </w:rPr>
              <w:t xml:space="preserve"> elementų, tiekėjas savo kaštais privalės atlikti </w:t>
            </w:r>
            <w:proofErr w:type="spellStart"/>
            <w:r>
              <w:rPr>
                <w:rFonts w:ascii="Times New Roman" w:eastAsia="Calibri" w:hAnsi="Times New Roman" w:cs="Times New Roman"/>
                <w:bCs/>
                <w:sz w:val="18"/>
                <w:szCs w:val="18"/>
              </w:rPr>
              <w:t>žaibosaugos</w:t>
            </w:r>
            <w:proofErr w:type="spellEnd"/>
            <w:r>
              <w:rPr>
                <w:rFonts w:ascii="Times New Roman" w:eastAsia="Calibri" w:hAnsi="Times New Roman" w:cs="Times New Roman"/>
                <w:bCs/>
                <w:sz w:val="18"/>
                <w:szCs w:val="18"/>
              </w:rPr>
              <w:t xml:space="preserve"> sistemos korekcijas ir užtikrinti tinkamą </w:t>
            </w:r>
            <w:proofErr w:type="spellStart"/>
            <w:r>
              <w:rPr>
                <w:rFonts w:ascii="Times New Roman" w:eastAsia="Calibri" w:hAnsi="Times New Roman" w:cs="Times New Roman"/>
                <w:bCs/>
                <w:sz w:val="18"/>
                <w:szCs w:val="18"/>
              </w:rPr>
              <w:t>žaibosaugą</w:t>
            </w:r>
            <w:proofErr w:type="spellEnd"/>
            <w:r>
              <w:rPr>
                <w:rFonts w:ascii="Times New Roman" w:eastAsia="Calibri" w:hAnsi="Times New Roman" w:cs="Times New Roman"/>
                <w:bCs/>
                <w:sz w:val="18"/>
                <w:szCs w:val="18"/>
              </w:rPr>
              <w:t>.</w:t>
            </w:r>
          </w:p>
          <w:p w:rsidR="00591618" w:rsidRDefault="00904C9C">
            <w:pPr>
              <w:pStyle w:val="ListParagraph"/>
              <w:widowControl w:val="0"/>
              <w:numPr>
                <w:ilvl w:val="0"/>
                <w:numId w:val="3"/>
              </w:numPr>
              <w:spacing w:after="0" w:line="240" w:lineRule="auto"/>
              <w:jc w:val="both"/>
              <w:rPr>
                <w:sz w:val="18"/>
                <w:szCs w:val="18"/>
              </w:rPr>
            </w:pPr>
            <w:r>
              <w:rPr>
                <w:rFonts w:ascii="Times New Roman" w:eastAsia="Calibri" w:hAnsi="Times New Roman" w:cs="Times New Roman"/>
                <w:sz w:val="18"/>
                <w:szCs w:val="18"/>
              </w:rPr>
              <w:t xml:space="preserve">Saulės modulių sujungimui naudojami ir techniniame projekte numatomi variniai ≥ 1000 </w:t>
            </w:r>
            <w:proofErr w:type="spellStart"/>
            <w:r>
              <w:rPr>
                <w:rFonts w:ascii="Times New Roman" w:eastAsia="Calibri" w:hAnsi="Times New Roman" w:cs="Times New Roman"/>
                <w:sz w:val="18"/>
                <w:szCs w:val="18"/>
              </w:rPr>
              <w:t>V</w:t>
            </w:r>
            <w:r>
              <w:rPr>
                <w:rFonts w:ascii="Times New Roman" w:eastAsia="Calibri" w:hAnsi="Times New Roman" w:cs="Times New Roman"/>
                <w:sz w:val="18"/>
                <w:szCs w:val="18"/>
                <w:vertAlign w:val="subscript"/>
              </w:rPr>
              <w:t>dc</w:t>
            </w:r>
            <w:proofErr w:type="spellEnd"/>
            <w:r>
              <w:rPr>
                <w:rFonts w:ascii="Times New Roman" w:eastAsia="Calibri" w:hAnsi="Times New Roman" w:cs="Times New Roman"/>
                <w:sz w:val="18"/>
                <w:szCs w:val="18"/>
              </w:rPr>
              <w:t xml:space="preserve"> PV kabeliai. Skerspjūvis turi būti parinktas toks, kuris atitiktų saugią, efektyvią eksploataciją ir leistiną įšilimą pagal kabelių gamintojo specifikacijas.</w:t>
            </w:r>
          </w:p>
          <w:p w:rsidR="00591618" w:rsidRDefault="00904C9C">
            <w:pPr>
              <w:pStyle w:val="ListParagraph"/>
              <w:widowControl w:val="0"/>
              <w:numPr>
                <w:ilvl w:val="0"/>
                <w:numId w:val="3"/>
              </w:numPr>
              <w:spacing w:after="0" w:line="240" w:lineRule="auto"/>
              <w:jc w:val="both"/>
              <w:rPr>
                <w:sz w:val="18"/>
                <w:szCs w:val="18"/>
              </w:rPr>
            </w:pPr>
            <w:r>
              <w:rPr>
                <w:rFonts w:ascii="Times New Roman" w:eastAsia="Calibri" w:hAnsi="Times New Roman" w:cs="Times New Roman"/>
                <w:sz w:val="18"/>
                <w:szCs w:val="18"/>
              </w:rPr>
              <w:t>Keitikliai montuojami atsižvelgiant į gamintojo reikalavimus bei rekomendacijas.</w:t>
            </w:r>
          </w:p>
          <w:p w:rsidR="00591618" w:rsidRDefault="00904C9C">
            <w:pPr>
              <w:pStyle w:val="ListParagraph"/>
              <w:widowControl w:val="0"/>
              <w:numPr>
                <w:ilvl w:val="0"/>
                <w:numId w:val="3"/>
              </w:numPr>
              <w:spacing w:after="0" w:line="240" w:lineRule="auto"/>
              <w:jc w:val="both"/>
              <w:rPr>
                <w:sz w:val="18"/>
                <w:szCs w:val="18"/>
              </w:rPr>
            </w:pPr>
            <w:r>
              <w:rPr>
                <w:rFonts w:ascii="Times New Roman" w:eastAsia="Calibri" w:hAnsi="Times New Roman" w:cs="Times New Roman"/>
                <w:bCs/>
                <w:sz w:val="18"/>
                <w:szCs w:val="18"/>
              </w:rPr>
              <w:t>Kabeliai privalo būti apsaugoti nuo tiesioginių UV spindulių, kabelių loviai karšto cinkavimo su dangčiais.</w:t>
            </w:r>
          </w:p>
          <w:p w:rsidR="00591618" w:rsidRDefault="00904C9C">
            <w:pPr>
              <w:pStyle w:val="ListParagraph"/>
              <w:widowControl w:val="0"/>
              <w:numPr>
                <w:ilvl w:val="0"/>
                <w:numId w:val="3"/>
              </w:numPr>
              <w:spacing w:after="0" w:line="240" w:lineRule="auto"/>
              <w:jc w:val="both"/>
              <w:rPr>
                <w:sz w:val="18"/>
                <w:szCs w:val="18"/>
              </w:rPr>
            </w:pPr>
            <w:r>
              <w:rPr>
                <w:rFonts w:ascii="Times New Roman" w:eastAsia="Calibri" w:hAnsi="Times New Roman" w:cs="Times New Roman"/>
                <w:bCs/>
                <w:sz w:val="18"/>
                <w:szCs w:val="18"/>
              </w:rPr>
              <w:t>Elektrinių moduliams montuojamiems ant žemės, kabeliai negali gulėti ant žemės ir turi būti sumontuoti taip, kad būtų užtikrinta saugi eksploatacija per visą Saulės elektrinių eksploatavimo laikotarpį.</w:t>
            </w:r>
          </w:p>
          <w:p w:rsidR="00591618" w:rsidRDefault="00904C9C">
            <w:pPr>
              <w:pStyle w:val="ListParagraph"/>
              <w:widowControl w:val="0"/>
              <w:numPr>
                <w:ilvl w:val="0"/>
                <w:numId w:val="3"/>
              </w:numPr>
              <w:spacing w:after="0" w:line="240" w:lineRule="auto"/>
              <w:jc w:val="both"/>
              <w:rPr>
                <w:sz w:val="18"/>
                <w:szCs w:val="18"/>
              </w:rPr>
            </w:pPr>
            <w:r>
              <w:rPr>
                <w:rFonts w:ascii="Times New Roman" w:eastAsia="Calibri" w:hAnsi="Times New Roman" w:cs="Times New Roman"/>
                <w:sz w:val="18"/>
                <w:szCs w:val="18"/>
              </w:rPr>
              <w:t>Elektros skydų komplektacija ir elektros instaliacija privalo būti atliekama pagal Elektros įrenginių įrengimo bendrąsias taisykles (toliau – EĮĮT), saugos reikalavimus ir atitikti kitus aktualius teisės aktus.</w:t>
            </w:r>
          </w:p>
          <w:p w:rsidR="00591618" w:rsidRDefault="00904C9C">
            <w:pPr>
              <w:widowControl w:val="0"/>
              <w:ind w:left="318"/>
              <w:jc w:val="both"/>
              <w:rPr>
                <w:sz w:val="18"/>
                <w:szCs w:val="18"/>
              </w:rPr>
            </w:pPr>
            <w:r>
              <w:rPr>
                <w:bCs/>
                <w:sz w:val="18"/>
                <w:szCs w:val="18"/>
              </w:rPr>
              <w:t xml:space="preserve">AC dalies kabeliai, kurie patenka į patalpų vidų, privalo būti </w:t>
            </w:r>
            <w:proofErr w:type="spellStart"/>
            <w:r>
              <w:rPr>
                <w:bCs/>
                <w:sz w:val="18"/>
                <w:szCs w:val="18"/>
              </w:rPr>
              <w:t>behalogeniniai</w:t>
            </w:r>
            <w:proofErr w:type="spellEnd"/>
            <w:r>
              <w:rPr>
                <w:bCs/>
                <w:sz w:val="18"/>
                <w:szCs w:val="18"/>
              </w:rPr>
              <w:t>, jei to reikalauja teisės aktai.</w:t>
            </w:r>
          </w:p>
        </w:tc>
        <w:tc>
          <w:tcPr>
            <w:tcW w:w="2034" w:type="dxa"/>
            <w:tcBorders>
              <w:top w:val="nil"/>
            </w:tcBorders>
            <w:vAlign w:val="center"/>
          </w:tcPr>
          <w:p w:rsidR="00591618" w:rsidRDefault="00591618">
            <w:pPr>
              <w:pStyle w:val="ListParagraph"/>
              <w:widowControl w:val="0"/>
              <w:spacing w:after="0" w:line="240" w:lineRule="auto"/>
              <w:ind w:left="1038"/>
              <w:jc w:val="both"/>
              <w:rPr>
                <w:sz w:val="18"/>
                <w:szCs w:val="18"/>
              </w:rPr>
            </w:pPr>
          </w:p>
        </w:tc>
      </w:tr>
      <w:tr w:rsidR="00591618">
        <w:tc>
          <w:tcPr>
            <w:tcW w:w="684" w:type="dxa"/>
            <w:tcBorders>
              <w:top w:val="nil"/>
            </w:tcBorders>
            <w:vAlign w:val="center"/>
          </w:tcPr>
          <w:p w:rsidR="00591618" w:rsidRDefault="00904C9C">
            <w:pPr>
              <w:widowControl w:val="0"/>
              <w:jc w:val="both"/>
            </w:pPr>
            <w:r>
              <w:t>2.</w:t>
            </w:r>
          </w:p>
        </w:tc>
        <w:tc>
          <w:tcPr>
            <w:tcW w:w="1356" w:type="dxa"/>
            <w:tcBorders>
              <w:top w:val="nil"/>
            </w:tcBorders>
            <w:vAlign w:val="center"/>
          </w:tcPr>
          <w:p w:rsidR="00591618" w:rsidRDefault="00904C9C">
            <w:pPr>
              <w:widowControl w:val="0"/>
              <w:jc w:val="both"/>
              <w:rPr>
                <w:bCs/>
                <w:szCs w:val="24"/>
              </w:rPr>
            </w:pPr>
            <w:r>
              <w:rPr>
                <w:rFonts w:eastAsia="Calibri"/>
                <w:bCs/>
                <w:szCs w:val="24"/>
              </w:rPr>
              <w:t>Projekto derinimas ir užbaigimas</w:t>
            </w:r>
          </w:p>
        </w:tc>
        <w:tc>
          <w:tcPr>
            <w:tcW w:w="5843" w:type="dxa"/>
            <w:tcBorders>
              <w:top w:val="nil"/>
              <w:right w:val="nil"/>
            </w:tcBorders>
            <w:vAlign w:val="center"/>
          </w:tcPr>
          <w:p w:rsidR="00591618" w:rsidRDefault="00904C9C">
            <w:pPr>
              <w:widowControl w:val="0"/>
              <w:numPr>
                <w:ilvl w:val="0"/>
                <w:numId w:val="4"/>
              </w:numPr>
              <w:ind w:left="340" w:hanging="340"/>
              <w:jc w:val="both"/>
              <w:rPr>
                <w:sz w:val="18"/>
                <w:szCs w:val="18"/>
              </w:rPr>
            </w:pPr>
            <w:r>
              <w:rPr>
                <w:rFonts w:eastAsia="Calibri"/>
                <w:sz w:val="18"/>
                <w:szCs w:val="18"/>
              </w:rPr>
              <w:t>Tiekėjas privalo laikytis ESO ir VERT keliamų reikalavimų Saulės elektrinių prijungimui, suderinimui, testavimui ir kt.</w:t>
            </w:r>
          </w:p>
          <w:p w:rsidR="00591618" w:rsidRDefault="00904C9C">
            <w:pPr>
              <w:widowControl w:val="0"/>
              <w:numPr>
                <w:ilvl w:val="0"/>
                <w:numId w:val="4"/>
              </w:numPr>
              <w:ind w:left="340" w:hanging="340"/>
              <w:jc w:val="both"/>
              <w:rPr>
                <w:sz w:val="18"/>
                <w:szCs w:val="18"/>
              </w:rPr>
            </w:pPr>
            <w:r>
              <w:rPr>
                <w:rFonts w:eastAsia="Calibri"/>
                <w:sz w:val="18"/>
                <w:szCs w:val="18"/>
              </w:rPr>
              <w:t>Projektas laikomas užbaigtas po VERT leidimo gaminti elektros energiją išdavimo ir įrangos bei paslaugų priėmimo-perdavimo akto pasirašymo tarp Tiekėjo ir Pirkėjo. Po projekto užbaigimo inicijuojamas apmokėjimo terminas.</w:t>
            </w:r>
          </w:p>
          <w:p w:rsidR="00591618" w:rsidRDefault="00904C9C">
            <w:pPr>
              <w:widowControl w:val="0"/>
              <w:numPr>
                <w:ilvl w:val="0"/>
                <w:numId w:val="4"/>
              </w:numPr>
              <w:ind w:left="340" w:hanging="340"/>
              <w:jc w:val="both"/>
              <w:rPr>
                <w:sz w:val="18"/>
                <w:szCs w:val="18"/>
              </w:rPr>
            </w:pPr>
            <w:r>
              <w:rPr>
                <w:rFonts w:eastAsia="Calibri"/>
                <w:sz w:val="18"/>
                <w:szCs w:val="18"/>
              </w:rPr>
              <w:t>Tiekėjui už įrangą ir paslaugas atsiskaitoma sutartyje nustatyta tvarka.</w:t>
            </w:r>
          </w:p>
          <w:p w:rsidR="00591618" w:rsidRDefault="00591618">
            <w:pPr>
              <w:pStyle w:val="ListParagraph"/>
              <w:widowControl w:val="0"/>
              <w:spacing w:after="0" w:line="240" w:lineRule="auto"/>
              <w:ind w:left="318" w:hanging="360"/>
              <w:jc w:val="both"/>
              <w:rPr>
                <w:rFonts w:ascii="Times New Roman" w:hAnsi="Times New Roman" w:cs="Times New Roman"/>
                <w:sz w:val="18"/>
                <w:szCs w:val="18"/>
              </w:rPr>
            </w:pPr>
          </w:p>
        </w:tc>
        <w:tc>
          <w:tcPr>
            <w:tcW w:w="2034" w:type="dxa"/>
            <w:tcBorders>
              <w:top w:val="nil"/>
            </w:tcBorders>
            <w:vAlign w:val="center"/>
          </w:tcPr>
          <w:p w:rsidR="00591618" w:rsidRDefault="00591618">
            <w:pPr>
              <w:widowControl w:val="0"/>
              <w:ind w:left="720"/>
              <w:jc w:val="both"/>
              <w:rPr>
                <w:sz w:val="18"/>
                <w:szCs w:val="18"/>
              </w:rPr>
            </w:pPr>
          </w:p>
        </w:tc>
      </w:tr>
    </w:tbl>
    <w:p w:rsidR="00591618" w:rsidRDefault="00591618">
      <w:pPr>
        <w:contextualSpacing/>
      </w:pPr>
    </w:p>
    <w:p w:rsidR="00591618" w:rsidRDefault="00904C9C">
      <w:pPr>
        <w:pStyle w:val="ListParagraph"/>
        <w:numPr>
          <w:ilvl w:val="0"/>
          <w:numId w:val="1"/>
        </w:numPr>
        <w:spacing w:after="0"/>
        <w:ind w:left="714" w:hanging="357"/>
        <w:rPr>
          <w:rFonts w:ascii="Times New Roman" w:hAnsi="Times New Roman" w:cs="Times New Roman"/>
          <w:sz w:val="24"/>
          <w:szCs w:val="24"/>
        </w:rPr>
      </w:pPr>
      <w:r>
        <w:rPr>
          <w:rFonts w:ascii="Times New Roman" w:hAnsi="Times New Roman" w:cs="Times New Roman"/>
          <w:sz w:val="24"/>
          <w:szCs w:val="24"/>
        </w:rPr>
        <w:t>Pateikiami dokumentai kartu su pasiūlymu:</w:t>
      </w:r>
    </w:p>
    <w:p w:rsidR="00591618" w:rsidRDefault="00591618">
      <w:pPr>
        <w:keepNext/>
        <w:rPr>
          <w:szCs w:val="24"/>
        </w:rPr>
      </w:pPr>
    </w:p>
    <w:tbl>
      <w:tblPr>
        <w:tblStyle w:val="TableGrid"/>
        <w:tblW w:w="9890" w:type="dxa"/>
        <w:tblInd w:w="113" w:type="dxa"/>
        <w:tblLayout w:type="fixed"/>
        <w:tblLook w:val="04A0" w:firstRow="1" w:lastRow="0" w:firstColumn="1" w:lastColumn="0" w:noHBand="0" w:noVBand="1"/>
      </w:tblPr>
      <w:tblGrid>
        <w:gridCol w:w="823"/>
        <w:gridCol w:w="9067"/>
      </w:tblGrid>
      <w:tr w:rsidR="00591618">
        <w:tc>
          <w:tcPr>
            <w:tcW w:w="823" w:type="dxa"/>
          </w:tcPr>
          <w:p w:rsidR="00591618" w:rsidRDefault="00904C9C">
            <w:pPr>
              <w:widowControl w:val="0"/>
              <w:rPr>
                <w:b/>
                <w:bCs/>
                <w:szCs w:val="24"/>
              </w:rPr>
            </w:pPr>
            <w:r>
              <w:rPr>
                <w:b/>
                <w:bCs/>
                <w:szCs w:val="24"/>
              </w:rPr>
              <w:t xml:space="preserve">Eil. </w:t>
            </w:r>
            <w:proofErr w:type="spellStart"/>
            <w:r>
              <w:rPr>
                <w:b/>
                <w:bCs/>
                <w:szCs w:val="24"/>
              </w:rPr>
              <w:t>nr.</w:t>
            </w:r>
            <w:proofErr w:type="spellEnd"/>
          </w:p>
        </w:tc>
        <w:tc>
          <w:tcPr>
            <w:tcW w:w="9066" w:type="dxa"/>
          </w:tcPr>
          <w:p w:rsidR="00591618" w:rsidRDefault="00904C9C">
            <w:pPr>
              <w:widowControl w:val="0"/>
              <w:rPr>
                <w:b/>
                <w:bCs/>
                <w:szCs w:val="24"/>
              </w:rPr>
            </w:pPr>
            <w:r>
              <w:rPr>
                <w:b/>
                <w:bCs/>
                <w:szCs w:val="24"/>
              </w:rPr>
              <w:t>Dokumento pavadinimas</w:t>
            </w:r>
          </w:p>
        </w:tc>
      </w:tr>
      <w:tr w:rsidR="00591618">
        <w:tc>
          <w:tcPr>
            <w:tcW w:w="823" w:type="dxa"/>
          </w:tcPr>
          <w:p w:rsidR="00591618" w:rsidRDefault="00591618">
            <w:pPr>
              <w:widowControl w:val="0"/>
              <w:rPr>
                <w:szCs w:val="24"/>
              </w:rPr>
            </w:pPr>
          </w:p>
        </w:tc>
        <w:tc>
          <w:tcPr>
            <w:tcW w:w="9066" w:type="dxa"/>
          </w:tcPr>
          <w:p w:rsidR="00591618" w:rsidRDefault="00904C9C">
            <w:pPr>
              <w:widowControl w:val="0"/>
              <w:rPr>
                <w:i/>
                <w:iCs/>
                <w:szCs w:val="24"/>
              </w:rPr>
            </w:pPr>
            <w:r>
              <w:rPr>
                <w:i/>
                <w:iCs/>
                <w:szCs w:val="24"/>
              </w:rPr>
              <w:t>[nurodomi visi kvalifikaciją, ekonominius parametrus, projekto reikalavimus ir techninius parametrus pagrindžiantys dokumentai]</w:t>
            </w:r>
          </w:p>
        </w:tc>
      </w:tr>
      <w:tr w:rsidR="00591618">
        <w:tc>
          <w:tcPr>
            <w:tcW w:w="823" w:type="dxa"/>
          </w:tcPr>
          <w:p w:rsidR="00591618" w:rsidRDefault="00591618">
            <w:pPr>
              <w:widowControl w:val="0"/>
              <w:rPr>
                <w:szCs w:val="24"/>
              </w:rPr>
            </w:pPr>
          </w:p>
        </w:tc>
        <w:tc>
          <w:tcPr>
            <w:tcW w:w="9066" w:type="dxa"/>
          </w:tcPr>
          <w:p w:rsidR="00591618" w:rsidRDefault="00591618">
            <w:pPr>
              <w:widowControl w:val="0"/>
              <w:rPr>
                <w:szCs w:val="24"/>
              </w:rPr>
            </w:pPr>
          </w:p>
        </w:tc>
      </w:tr>
      <w:tr w:rsidR="00591618">
        <w:tc>
          <w:tcPr>
            <w:tcW w:w="823" w:type="dxa"/>
          </w:tcPr>
          <w:p w:rsidR="00591618" w:rsidRDefault="00591618">
            <w:pPr>
              <w:widowControl w:val="0"/>
              <w:rPr>
                <w:szCs w:val="24"/>
              </w:rPr>
            </w:pPr>
          </w:p>
        </w:tc>
        <w:tc>
          <w:tcPr>
            <w:tcW w:w="9066" w:type="dxa"/>
          </w:tcPr>
          <w:p w:rsidR="00591618" w:rsidRDefault="00591618">
            <w:pPr>
              <w:widowControl w:val="0"/>
              <w:rPr>
                <w:szCs w:val="24"/>
              </w:rPr>
            </w:pPr>
          </w:p>
        </w:tc>
      </w:tr>
    </w:tbl>
    <w:p w:rsidR="00591618" w:rsidRDefault="00591618">
      <w:pPr>
        <w:rPr>
          <w:szCs w:val="24"/>
        </w:rPr>
      </w:pPr>
    </w:p>
    <w:p w:rsidR="00591618" w:rsidRDefault="00591618">
      <w:pPr>
        <w:rPr>
          <w:szCs w:val="24"/>
        </w:rPr>
      </w:pPr>
    </w:p>
    <w:p w:rsidR="00591618" w:rsidRDefault="00904C9C">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 xml:space="preserve">Pasiūlymas galioja iki </w:t>
      </w:r>
      <w:r>
        <w:rPr>
          <w:rFonts w:ascii="Times New Roman" w:hAnsi="Times New Roman" w:cs="Times New Roman"/>
          <w:sz w:val="24"/>
          <w:szCs w:val="24"/>
          <w:highlight w:val="yellow"/>
        </w:rPr>
        <w:t>2021 m. ____________ d. imtinai.</w:t>
      </w:r>
    </w:p>
    <w:p w:rsidR="00591618" w:rsidRDefault="00904C9C">
      <w:pPr>
        <w:pStyle w:val="ListParagraph"/>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lastRenderedPageBreak/>
        <w:t>Patvirtiname, kad visa mūsų pasiūlyme pateikta informacija yra teisinga ir kad mes nenuslėpėme jokios informacijos, kurią buvo prašoma pateikti konkurso dalyvių.</w:t>
      </w:r>
    </w:p>
    <w:p w:rsidR="00591618" w:rsidRDefault="00904C9C">
      <w:pPr>
        <w:pStyle w:val="ListParagraph"/>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rPr>
        <w:t>Patvirtiname, jog šį pasiūlymą pripažinus laimėjusiu sudarysime Pirkimo sutartį mūsų pasiūlyme nurodytomis kainomis.</w:t>
      </w:r>
    </w:p>
    <w:p w:rsidR="00591618" w:rsidRDefault="00591618">
      <w:pPr>
        <w:rPr>
          <w:szCs w:val="24"/>
        </w:rPr>
      </w:pPr>
    </w:p>
    <w:p w:rsidR="00591618" w:rsidRDefault="00591618">
      <w:pPr>
        <w:rPr>
          <w:szCs w:val="24"/>
        </w:rPr>
      </w:pPr>
    </w:p>
    <w:tbl>
      <w:tblPr>
        <w:tblStyle w:val="TableGrid"/>
        <w:tblW w:w="9890" w:type="dxa"/>
        <w:tblInd w:w="108" w:type="dxa"/>
        <w:tblLayout w:type="fixed"/>
        <w:tblLook w:val="04A0" w:firstRow="1" w:lastRow="0" w:firstColumn="1" w:lastColumn="0" w:noHBand="0" w:noVBand="1"/>
      </w:tblPr>
      <w:tblGrid>
        <w:gridCol w:w="3531"/>
        <w:gridCol w:w="425"/>
        <w:gridCol w:w="1851"/>
        <w:gridCol w:w="417"/>
        <w:gridCol w:w="3666"/>
      </w:tblGrid>
      <w:tr w:rsidR="00591618">
        <w:trPr>
          <w:trHeight w:val="509"/>
        </w:trPr>
        <w:tc>
          <w:tcPr>
            <w:tcW w:w="3531" w:type="dxa"/>
            <w:tcBorders>
              <w:top w:val="nil"/>
              <w:left w:val="nil"/>
              <w:right w:val="nil"/>
            </w:tcBorders>
          </w:tcPr>
          <w:p w:rsidR="00591618" w:rsidRDefault="00591618">
            <w:pPr>
              <w:widowControl w:val="0"/>
              <w:rPr>
                <w:szCs w:val="24"/>
              </w:rPr>
            </w:pPr>
          </w:p>
        </w:tc>
        <w:tc>
          <w:tcPr>
            <w:tcW w:w="425" w:type="dxa"/>
            <w:tcBorders>
              <w:top w:val="nil"/>
              <w:left w:val="nil"/>
              <w:bottom w:val="nil"/>
              <w:right w:val="nil"/>
            </w:tcBorders>
          </w:tcPr>
          <w:p w:rsidR="00591618" w:rsidRDefault="00591618">
            <w:pPr>
              <w:widowControl w:val="0"/>
              <w:rPr>
                <w:szCs w:val="24"/>
              </w:rPr>
            </w:pPr>
          </w:p>
        </w:tc>
        <w:tc>
          <w:tcPr>
            <w:tcW w:w="1851" w:type="dxa"/>
            <w:tcBorders>
              <w:top w:val="nil"/>
              <w:left w:val="nil"/>
              <w:right w:val="nil"/>
            </w:tcBorders>
          </w:tcPr>
          <w:p w:rsidR="00591618" w:rsidRDefault="00591618">
            <w:pPr>
              <w:widowControl w:val="0"/>
              <w:rPr>
                <w:szCs w:val="24"/>
              </w:rPr>
            </w:pPr>
          </w:p>
        </w:tc>
        <w:tc>
          <w:tcPr>
            <w:tcW w:w="417" w:type="dxa"/>
            <w:tcBorders>
              <w:top w:val="nil"/>
              <w:left w:val="nil"/>
              <w:bottom w:val="nil"/>
              <w:right w:val="nil"/>
            </w:tcBorders>
          </w:tcPr>
          <w:p w:rsidR="00591618" w:rsidRDefault="00591618">
            <w:pPr>
              <w:widowControl w:val="0"/>
              <w:rPr>
                <w:szCs w:val="24"/>
              </w:rPr>
            </w:pPr>
          </w:p>
        </w:tc>
        <w:tc>
          <w:tcPr>
            <w:tcW w:w="3666" w:type="dxa"/>
            <w:tcBorders>
              <w:top w:val="nil"/>
              <w:left w:val="nil"/>
              <w:right w:val="nil"/>
            </w:tcBorders>
          </w:tcPr>
          <w:p w:rsidR="00591618" w:rsidRDefault="00591618">
            <w:pPr>
              <w:widowControl w:val="0"/>
              <w:rPr>
                <w:szCs w:val="24"/>
              </w:rPr>
            </w:pPr>
          </w:p>
        </w:tc>
      </w:tr>
      <w:tr w:rsidR="00591618">
        <w:tc>
          <w:tcPr>
            <w:tcW w:w="3531" w:type="dxa"/>
            <w:tcBorders>
              <w:left w:val="nil"/>
              <w:bottom w:val="nil"/>
              <w:right w:val="nil"/>
            </w:tcBorders>
          </w:tcPr>
          <w:p w:rsidR="00591618" w:rsidRDefault="00904C9C">
            <w:pPr>
              <w:widowControl w:val="0"/>
              <w:rPr>
                <w:szCs w:val="24"/>
              </w:rPr>
            </w:pPr>
            <w:r>
              <w:rPr>
                <w:szCs w:val="24"/>
                <w:vertAlign w:val="superscript"/>
              </w:rPr>
              <w:t>(Tiekėjo vadovo arba jo įgalioto asmens pareigos)</w:t>
            </w:r>
          </w:p>
        </w:tc>
        <w:tc>
          <w:tcPr>
            <w:tcW w:w="425" w:type="dxa"/>
            <w:tcBorders>
              <w:top w:val="nil"/>
              <w:left w:val="nil"/>
              <w:bottom w:val="nil"/>
              <w:right w:val="nil"/>
            </w:tcBorders>
          </w:tcPr>
          <w:p w:rsidR="00591618" w:rsidRDefault="00591618">
            <w:pPr>
              <w:widowControl w:val="0"/>
              <w:rPr>
                <w:szCs w:val="24"/>
              </w:rPr>
            </w:pPr>
          </w:p>
        </w:tc>
        <w:tc>
          <w:tcPr>
            <w:tcW w:w="1851" w:type="dxa"/>
            <w:tcBorders>
              <w:left w:val="nil"/>
              <w:bottom w:val="nil"/>
              <w:right w:val="nil"/>
            </w:tcBorders>
          </w:tcPr>
          <w:p w:rsidR="00591618" w:rsidRDefault="00904C9C">
            <w:pPr>
              <w:widowControl w:val="0"/>
              <w:jc w:val="center"/>
              <w:rPr>
                <w:szCs w:val="24"/>
              </w:rPr>
            </w:pPr>
            <w:r>
              <w:rPr>
                <w:szCs w:val="24"/>
                <w:vertAlign w:val="superscript"/>
              </w:rPr>
              <w:t>(parašas)</w:t>
            </w:r>
          </w:p>
        </w:tc>
        <w:tc>
          <w:tcPr>
            <w:tcW w:w="417" w:type="dxa"/>
            <w:tcBorders>
              <w:top w:val="nil"/>
              <w:left w:val="nil"/>
              <w:bottom w:val="nil"/>
              <w:right w:val="nil"/>
            </w:tcBorders>
          </w:tcPr>
          <w:p w:rsidR="00591618" w:rsidRDefault="00591618">
            <w:pPr>
              <w:widowControl w:val="0"/>
              <w:rPr>
                <w:szCs w:val="24"/>
              </w:rPr>
            </w:pPr>
          </w:p>
        </w:tc>
        <w:tc>
          <w:tcPr>
            <w:tcW w:w="3666" w:type="dxa"/>
            <w:tcBorders>
              <w:left w:val="nil"/>
              <w:bottom w:val="nil"/>
              <w:right w:val="nil"/>
            </w:tcBorders>
          </w:tcPr>
          <w:p w:rsidR="00591618" w:rsidRDefault="00904C9C">
            <w:pPr>
              <w:widowControl w:val="0"/>
              <w:jc w:val="center"/>
              <w:rPr>
                <w:szCs w:val="24"/>
              </w:rPr>
            </w:pPr>
            <w:r>
              <w:rPr>
                <w:szCs w:val="24"/>
                <w:vertAlign w:val="superscript"/>
              </w:rPr>
              <w:t>(vardas, pavardė)</w:t>
            </w:r>
          </w:p>
        </w:tc>
      </w:tr>
    </w:tbl>
    <w:p w:rsidR="00591618" w:rsidRDefault="00591618">
      <w:pPr>
        <w:rPr>
          <w:szCs w:val="24"/>
        </w:rPr>
      </w:pPr>
    </w:p>
    <w:p w:rsidR="00591618" w:rsidRDefault="00591618">
      <w:pPr>
        <w:rPr>
          <w:szCs w:val="24"/>
        </w:rPr>
      </w:pPr>
    </w:p>
    <w:sectPr w:rsidR="00591618">
      <w:pgSz w:w="12240" w:h="15840"/>
      <w:pgMar w:top="1440" w:right="1440" w:bottom="1440" w:left="900" w:header="0"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1455" w:rsidRDefault="00431455">
      <w:r>
        <w:separator/>
      </w:r>
    </w:p>
  </w:endnote>
  <w:endnote w:type="continuationSeparator" w:id="0">
    <w:p w:rsidR="00431455" w:rsidRDefault="00431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Andale Sans U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1455" w:rsidRDefault="00431455">
      <w:pPr>
        <w:rPr>
          <w:sz w:val="12"/>
        </w:rPr>
      </w:pPr>
      <w:r>
        <w:separator/>
      </w:r>
    </w:p>
  </w:footnote>
  <w:footnote w:type="continuationSeparator" w:id="0">
    <w:p w:rsidR="00431455" w:rsidRDefault="00431455">
      <w:pPr>
        <w:rPr>
          <w:sz w:val="12"/>
        </w:rPr>
      </w:pPr>
      <w:r>
        <w:continuationSeparator/>
      </w:r>
    </w:p>
  </w:footnote>
  <w:footnote w:id="1">
    <w:p w:rsidR="00591618" w:rsidRDefault="00904C9C">
      <w:pPr>
        <w:pStyle w:val="FootnoteText"/>
        <w:jc w:val="both"/>
      </w:pPr>
      <w:r>
        <w:rPr>
          <w:rStyle w:val="Inaosramenys"/>
        </w:rPr>
        <w:footnoteRef/>
      </w:r>
      <w:r>
        <w:t xml:space="preserve"> Elektrinių efektyvumas Monitoringo metu skaičiuojamas atskirai. Kiekviena elektrinė atskirai turi pasiekti pardavėjo nurodomą efektyvumą. Vienos elektrinės pagamintu energijos pertekliumi negali būti padengiami kitos elektrinės</w:t>
      </w:r>
      <w:ins w:id="1" w:author="Nežinomas autorius" w:date="2021-09-15T13:09:00Z">
        <w:r>
          <w:t xml:space="preserve"> </w:t>
        </w:r>
      </w:ins>
      <w:r>
        <w:t>nepakankamai pagamintos energijos kiekiai.</w:t>
      </w:r>
    </w:p>
  </w:footnote>
  <w:footnote w:id="2">
    <w:p w:rsidR="00591618" w:rsidRDefault="00904C9C">
      <w:pPr>
        <w:pStyle w:val="FootnoteText"/>
        <w:widowControl w:val="0"/>
      </w:pPr>
      <w:r>
        <w:rPr>
          <w:rStyle w:val="Inaosramenys"/>
        </w:rPr>
        <w:footnoteRef/>
      </w:r>
      <w:r>
        <w:t xml:space="preserve"> Reikalavimas pateiktas ESO prisijungimo sąlygose.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60BF1"/>
    <w:multiLevelType w:val="multilevel"/>
    <w:tmpl w:val="8342DE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22764F54"/>
    <w:multiLevelType w:val="multilevel"/>
    <w:tmpl w:val="072EB78A"/>
    <w:lvl w:ilvl="0">
      <w:start w:val="1"/>
      <w:numFmt w:val="decimal"/>
      <w:lvlText w:val="%1."/>
      <w:lvlJc w:val="left"/>
      <w:pPr>
        <w:tabs>
          <w:tab w:val="num" w:pos="318"/>
        </w:tabs>
        <w:ind w:left="318" w:hanging="360"/>
      </w:pPr>
    </w:lvl>
    <w:lvl w:ilvl="1">
      <w:start w:val="1"/>
      <w:numFmt w:val="decimal"/>
      <w:lvlText w:val="%2."/>
      <w:lvlJc w:val="left"/>
      <w:pPr>
        <w:tabs>
          <w:tab w:val="num" w:pos="678"/>
        </w:tabs>
        <w:ind w:left="678" w:hanging="360"/>
      </w:pPr>
    </w:lvl>
    <w:lvl w:ilvl="2">
      <w:start w:val="1"/>
      <w:numFmt w:val="decimal"/>
      <w:lvlText w:val="%3."/>
      <w:lvlJc w:val="left"/>
      <w:pPr>
        <w:tabs>
          <w:tab w:val="num" w:pos="1038"/>
        </w:tabs>
        <w:ind w:left="1038" w:hanging="360"/>
      </w:pPr>
    </w:lvl>
    <w:lvl w:ilvl="3">
      <w:start w:val="1"/>
      <w:numFmt w:val="decimal"/>
      <w:lvlText w:val="%4."/>
      <w:lvlJc w:val="left"/>
      <w:pPr>
        <w:tabs>
          <w:tab w:val="num" w:pos="1398"/>
        </w:tabs>
        <w:ind w:left="1398" w:hanging="360"/>
      </w:pPr>
    </w:lvl>
    <w:lvl w:ilvl="4">
      <w:start w:val="1"/>
      <w:numFmt w:val="decimal"/>
      <w:lvlText w:val="%5."/>
      <w:lvlJc w:val="left"/>
      <w:pPr>
        <w:tabs>
          <w:tab w:val="num" w:pos="1758"/>
        </w:tabs>
        <w:ind w:left="1758" w:hanging="360"/>
      </w:pPr>
    </w:lvl>
    <w:lvl w:ilvl="5">
      <w:start w:val="1"/>
      <w:numFmt w:val="decimal"/>
      <w:lvlText w:val="%6."/>
      <w:lvlJc w:val="left"/>
      <w:pPr>
        <w:tabs>
          <w:tab w:val="num" w:pos="2118"/>
        </w:tabs>
        <w:ind w:left="2118" w:hanging="360"/>
      </w:pPr>
    </w:lvl>
    <w:lvl w:ilvl="6">
      <w:start w:val="1"/>
      <w:numFmt w:val="decimal"/>
      <w:lvlText w:val="%7."/>
      <w:lvlJc w:val="left"/>
      <w:pPr>
        <w:tabs>
          <w:tab w:val="num" w:pos="2478"/>
        </w:tabs>
        <w:ind w:left="2478" w:hanging="360"/>
      </w:pPr>
    </w:lvl>
    <w:lvl w:ilvl="7">
      <w:start w:val="1"/>
      <w:numFmt w:val="decimal"/>
      <w:lvlText w:val="%8."/>
      <w:lvlJc w:val="left"/>
      <w:pPr>
        <w:tabs>
          <w:tab w:val="num" w:pos="2838"/>
        </w:tabs>
        <w:ind w:left="2838" w:hanging="360"/>
      </w:pPr>
    </w:lvl>
    <w:lvl w:ilvl="8">
      <w:start w:val="1"/>
      <w:numFmt w:val="decimal"/>
      <w:lvlText w:val="%9."/>
      <w:lvlJc w:val="left"/>
      <w:pPr>
        <w:tabs>
          <w:tab w:val="num" w:pos="3198"/>
        </w:tabs>
        <w:ind w:left="3198" w:hanging="360"/>
      </w:pPr>
    </w:lvl>
  </w:abstractNum>
  <w:abstractNum w:abstractNumId="2" w15:restartNumberingAfterBreak="0">
    <w:nsid w:val="383F01B8"/>
    <w:multiLevelType w:val="multilevel"/>
    <w:tmpl w:val="636EEC68"/>
    <w:lvl w:ilvl="0">
      <w:start w:val="1"/>
      <w:numFmt w:val="decimal"/>
      <w:lvlText w:val="%1."/>
      <w:lvlJc w:val="left"/>
      <w:pPr>
        <w:tabs>
          <w:tab w:val="num" w:pos="0"/>
        </w:tabs>
        <w:ind w:left="720" w:hanging="360"/>
      </w:pPr>
    </w:lvl>
    <w:lvl w:ilvl="1">
      <w:start w:val="2"/>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15:restartNumberingAfterBreak="0">
    <w:nsid w:val="555E472C"/>
    <w:multiLevelType w:val="multilevel"/>
    <w:tmpl w:val="2902AB4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67AB65C7"/>
    <w:multiLevelType w:val="multilevel"/>
    <w:tmpl w:val="946C89C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591618"/>
    <w:rsid w:val="0035350E"/>
    <w:rsid w:val="00431455"/>
    <w:rsid w:val="00591618"/>
    <w:rsid w:val="00904C9C"/>
    <w:rsid w:val="00C0212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B68C92-9B71-4436-BFF2-9D98E8737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295D"/>
    <w:rPr>
      <w:rFonts w:ascii="Times New Roman" w:eastAsia="Times New Roman" w:hAnsi="Times New Roman" w:cs="Times New Roman"/>
      <w:sz w:val="24"/>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basedOn w:val="DefaultParagraphFont"/>
    <w:link w:val="ListParagraph"/>
    <w:uiPriority w:val="34"/>
    <w:qFormat/>
    <w:locked/>
    <w:rsid w:val="00A8295D"/>
    <w:rPr>
      <w:lang w:val="lt-LT"/>
    </w:rPr>
  </w:style>
  <w:style w:type="character" w:customStyle="1" w:styleId="Internetosaitas">
    <w:name w:val="Interneto saitas"/>
    <w:basedOn w:val="DefaultParagraphFont"/>
    <w:uiPriority w:val="99"/>
    <w:unhideWhenUsed/>
    <w:rsid w:val="00E608A7"/>
    <w:rPr>
      <w:color w:val="0563C1" w:themeColor="hyperlink"/>
      <w:u w:val="single"/>
    </w:rPr>
  </w:style>
  <w:style w:type="character" w:customStyle="1" w:styleId="BalloonTextChar">
    <w:name w:val="Balloon Text Char"/>
    <w:basedOn w:val="DefaultParagraphFont"/>
    <w:link w:val="BalloonText"/>
    <w:uiPriority w:val="99"/>
    <w:semiHidden/>
    <w:qFormat/>
    <w:rsid w:val="008E7CB2"/>
    <w:rPr>
      <w:rFonts w:ascii="Times New Roman" w:eastAsia="Times New Roman" w:hAnsi="Times New Roman" w:cs="Times New Roman"/>
      <w:sz w:val="18"/>
      <w:szCs w:val="18"/>
      <w:lang w:val="lt-LT"/>
    </w:rPr>
  </w:style>
  <w:style w:type="character" w:customStyle="1" w:styleId="FootnoteTextChar">
    <w:name w:val="Footnote Text Char"/>
    <w:basedOn w:val="DefaultParagraphFont"/>
    <w:link w:val="FootnoteText"/>
    <w:uiPriority w:val="99"/>
    <w:semiHidden/>
    <w:qFormat/>
    <w:rsid w:val="008E7CB2"/>
    <w:rPr>
      <w:rFonts w:ascii="Times New Roman" w:eastAsia="Times New Roman" w:hAnsi="Times New Roman" w:cs="Times New Roman"/>
      <w:sz w:val="20"/>
      <w:szCs w:val="20"/>
      <w:lang w:val="lt-LT"/>
    </w:rPr>
  </w:style>
  <w:style w:type="character" w:customStyle="1" w:styleId="Inaosprieraias">
    <w:name w:val="Išnašos prieraišas"/>
    <w:rPr>
      <w:vertAlign w:val="superscript"/>
    </w:rPr>
  </w:style>
  <w:style w:type="character" w:customStyle="1" w:styleId="FootnoteCharacters">
    <w:name w:val="Footnote Characters"/>
    <w:basedOn w:val="DefaultParagraphFont"/>
    <w:uiPriority w:val="99"/>
    <w:semiHidden/>
    <w:unhideWhenUsed/>
    <w:qFormat/>
    <w:rsid w:val="008E7CB2"/>
    <w:rPr>
      <w:vertAlign w:val="superscript"/>
    </w:rPr>
  </w:style>
  <w:style w:type="character" w:customStyle="1" w:styleId="Inaosramenys">
    <w:name w:val="Išnašos rašmenys"/>
    <w:qFormat/>
  </w:style>
  <w:style w:type="character" w:customStyle="1" w:styleId="Galinsinaosprieraias">
    <w:name w:val="Galinės išnašos prieraišas"/>
    <w:rPr>
      <w:vertAlign w:val="superscript"/>
    </w:rPr>
  </w:style>
  <w:style w:type="character" w:customStyle="1" w:styleId="Galinsinaosramenys">
    <w:name w:val="Galinės išnašos rašmenys"/>
    <w:qFormat/>
  </w:style>
  <w:style w:type="character" w:customStyle="1" w:styleId="Eiluinumeravimas">
    <w:name w:val="Eilučių numeravimas"/>
  </w:style>
  <w:style w:type="character" w:customStyle="1" w:styleId="Numeravimosimboliai">
    <w:name w:val="Numeravimo simboliai"/>
    <w:qFormat/>
  </w:style>
  <w:style w:type="paragraph" w:customStyle="1" w:styleId="Antrat">
    <w:name w:val="Antraštė"/>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Cs w:val="24"/>
    </w:rPr>
  </w:style>
  <w:style w:type="paragraph" w:customStyle="1" w:styleId="Rodykl">
    <w:name w:val="Rodyklė"/>
    <w:basedOn w:val="Normal"/>
    <w:qFormat/>
    <w:pPr>
      <w:suppressLineNumbers/>
    </w:pPr>
    <w:rPr>
      <w:rFonts w:cs="Arial"/>
    </w:rPr>
  </w:style>
  <w:style w:type="paragraph" w:styleId="ListParagraph">
    <w:name w:val="List Paragraph"/>
    <w:basedOn w:val="Normal"/>
    <w:link w:val="ListParagraphChar"/>
    <w:uiPriority w:val="34"/>
    <w:qFormat/>
    <w:rsid w:val="00A8295D"/>
    <w:pPr>
      <w:spacing w:after="160" w:line="259" w:lineRule="auto"/>
      <w:ind w:left="720"/>
      <w:contextualSpacing/>
    </w:pPr>
    <w:rPr>
      <w:rFonts w:asciiTheme="minorHAnsi" w:eastAsiaTheme="minorHAnsi" w:hAnsiTheme="minorHAnsi" w:cstheme="minorBidi"/>
      <w:sz w:val="22"/>
      <w:szCs w:val="22"/>
    </w:rPr>
  </w:style>
  <w:style w:type="paragraph" w:customStyle="1" w:styleId="Standard">
    <w:name w:val="Standard"/>
    <w:qFormat/>
    <w:rsid w:val="00A8295D"/>
    <w:pPr>
      <w:widowControl w:val="0"/>
    </w:pPr>
    <w:rPr>
      <w:rFonts w:ascii="Times New Roman" w:eastAsia="Andale Sans UI" w:hAnsi="Times New Roman" w:cs="Tahoma"/>
      <w:kern w:val="2"/>
      <w:sz w:val="24"/>
      <w:szCs w:val="24"/>
      <w:lang w:eastAsia="zh-CN" w:bidi="en-US"/>
    </w:rPr>
  </w:style>
  <w:style w:type="paragraph" w:styleId="BalloonText">
    <w:name w:val="Balloon Text"/>
    <w:basedOn w:val="Normal"/>
    <w:link w:val="BalloonTextChar"/>
    <w:uiPriority w:val="99"/>
    <w:semiHidden/>
    <w:unhideWhenUsed/>
    <w:qFormat/>
    <w:rsid w:val="008E7CB2"/>
    <w:rPr>
      <w:sz w:val="18"/>
      <w:szCs w:val="18"/>
    </w:rPr>
  </w:style>
  <w:style w:type="paragraph" w:styleId="FootnoteText">
    <w:name w:val="footnote text"/>
    <w:basedOn w:val="Normal"/>
    <w:link w:val="FootnoteTextChar"/>
    <w:uiPriority w:val="99"/>
    <w:semiHidden/>
    <w:unhideWhenUsed/>
    <w:rsid w:val="008E7CB2"/>
    <w:rPr>
      <w:sz w:val="20"/>
    </w:rPr>
  </w:style>
  <w:style w:type="paragraph" w:styleId="Revision">
    <w:name w:val="Revision"/>
    <w:uiPriority w:val="99"/>
    <w:semiHidden/>
    <w:qFormat/>
    <w:rsid w:val="00491583"/>
    <w:rPr>
      <w:rFonts w:ascii="Times New Roman" w:eastAsia="Times New Roman" w:hAnsi="Times New Roman" w:cs="Times New Roman"/>
      <w:sz w:val="24"/>
      <w:szCs w:val="20"/>
      <w:lang w:val="lt-LT"/>
    </w:rPr>
  </w:style>
  <w:style w:type="paragraph" w:customStyle="1" w:styleId="Lentelsturinys">
    <w:name w:val="Lentelės turinys"/>
    <w:basedOn w:val="Normal"/>
    <w:qFormat/>
    <w:pPr>
      <w:widowControl w:val="0"/>
      <w:suppressLineNumbers/>
    </w:pPr>
  </w:style>
  <w:style w:type="paragraph" w:customStyle="1" w:styleId="Lentelsantrat">
    <w:name w:val="Lentelės antraštė"/>
    <w:basedOn w:val="Lentelsturinys"/>
    <w:qFormat/>
    <w:pPr>
      <w:jc w:val="center"/>
    </w:pPr>
    <w:rPr>
      <w:b/>
      <w:bCs/>
    </w:rPr>
  </w:style>
  <w:style w:type="table" w:styleId="TableGrid">
    <w:name w:val="Table Grid"/>
    <w:basedOn w:val="TableNormal"/>
    <w:uiPriority w:val="39"/>
    <w:rsid w:val="00A8295D"/>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kvarcas.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sinvesticijo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677D9-50F5-4AFA-913A-1888B3151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10</Pages>
  <Words>1783</Words>
  <Characters>10168</Characters>
  <Application>Microsoft Office Word</Application>
  <DocSecurity>0</DocSecurity>
  <Lines>84</Lines>
  <Paragraphs>23</Paragraphs>
  <ScaleCrop>false</ScaleCrop>
  <Company/>
  <LinksUpToDate>false</LinksUpToDate>
  <CharactersWithSpaces>11928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Bružas</dc:creator>
  <dc:description/>
  <cp:lastModifiedBy>Marius Bružas</cp:lastModifiedBy>
  <cp:revision>31</cp:revision>
  <dcterms:created xsi:type="dcterms:W3CDTF">2020-09-28T13:31:00Z</dcterms:created>
  <dcterms:modified xsi:type="dcterms:W3CDTF">2021-10-08T10:18:00Z</dcterms:modified>
  <dc:language>lt-LT</dc:language>
</cp:coreProperties>
</file>